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64CFF52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D30FFC">
        <w:rPr>
          <w:rFonts w:ascii="Calibri" w:hAnsi="Calibri"/>
        </w:rPr>
        <w:t>DTEC</w:t>
      </w:r>
      <w:r w:rsidR="00C12203">
        <w:rPr>
          <w:rFonts w:ascii="Calibri" w:hAnsi="Calibri"/>
        </w:rPr>
        <w:t>5</w:t>
      </w:r>
      <w:r w:rsidRPr="007A395D">
        <w:rPr>
          <w:rFonts w:ascii="Calibri" w:hAnsi="Calibri"/>
        </w:rPr>
        <w:t>-</w:t>
      </w:r>
      <w:r w:rsidR="00857B58">
        <w:rPr>
          <w:rFonts w:ascii="Calibri" w:hAnsi="Calibri"/>
        </w:rPr>
        <w:t>6.2.3.6</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55847426" w:rsidR="0080294B" w:rsidRPr="007A395D" w:rsidRDefault="00D30FFC"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Pr>
          <w:rFonts w:ascii="Calibri" w:hAnsi="Calibri" w:cs="Arial"/>
        </w:rPr>
        <w:t>DTEC</w:t>
      </w:r>
      <w:r w:rsidR="0080294B" w:rsidRPr="007A395D">
        <w:rPr>
          <w:rFonts w:ascii="Calibri" w:hAnsi="Calibri" w:cs="Arial"/>
          <w:b/>
          <w:sz w:val="24"/>
          <w:szCs w:val="24"/>
        </w:rPr>
        <w:tab/>
      </w:r>
      <w:r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t>n.n</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7753945A"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C6558">
        <w:rPr>
          <w:rFonts w:ascii="Calibri" w:hAnsi="Calibri"/>
        </w:rPr>
        <w:t>Stefan Pielmeier and CML</w:t>
      </w:r>
    </w:p>
    <w:p w14:paraId="60BCC120" w14:textId="77777777" w:rsidR="0080294B" w:rsidRPr="007A395D" w:rsidRDefault="0080294B" w:rsidP="00FE5674">
      <w:pPr>
        <w:pStyle w:val="BodyText"/>
        <w:tabs>
          <w:tab w:val="left" w:pos="2835"/>
        </w:tabs>
        <w:rPr>
          <w:rFonts w:ascii="Calibri" w:hAnsi="Calibri"/>
        </w:rPr>
      </w:pPr>
    </w:p>
    <w:p w14:paraId="4834080C" w14:textId="0420C08B" w:rsidR="00A446C9" w:rsidRPr="00605E43" w:rsidRDefault="00637E63" w:rsidP="00A446C9">
      <w:pPr>
        <w:pStyle w:val="Title"/>
        <w:rPr>
          <w:rFonts w:ascii="Calibri" w:hAnsi="Calibri"/>
          <w:color w:val="0070C0"/>
        </w:rPr>
      </w:pPr>
      <w:r>
        <w:rPr>
          <w:rFonts w:ascii="Calibri" w:hAnsi="Calibri"/>
          <w:color w:val="0070C0"/>
        </w:rPr>
        <w:t>Extending VDES Authentication Support</w:t>
      </w:r>
    </w:p>
    <w:p w14:paraId="0F258596" w14:textId="50FB6E37" w:rsidR="00A446C9" w:rsidRPr="00605E43" w:rsidRDefault="00A446C9" w:rsidP="00605E43">
      <w:pPr>
        <w:pStyle w:val="Heading1"/>
      </w:pPr>
      <w:r w:rsidRPr="00605E43">
        <w:t>Summary</w:t>
      </w:r>
    </w:p>
    <w:p w14:paraId="2C5907F7" w14:textId="77777777" w:rsidR="004041E7" w:rsidRDefault="004041E7" w:rsidP="004041E7">
      <w:pPr>
        <w:pStyle w:val="BodyText"/>
        <w:rPr>
          <w:rFonts w:ascii="Calibri" w:hAnsi="Calibri"/>
        </w:rPr>
      </w:pPr>
      <w:r w:rsidRPr="004041E7">
        <w:rPr>
          <w:rFonts w:ascii="Calibri" w:hAnsi="Calibri"/>
        </w:rPr>
        <w:t>This paper raises proposed additions to ITU-R M.2092 and IALA Guideline G1117 to support authentication on VDES.</w:t>
      </w:r>
      <w:r>
        <w:rPr>
          <w:rFonts w:ascii="Calibri" w:hAnsi="Calibri"/>
        </w:rPr>
        <w:t xml:space="preserve"> </w:t>
      </w:r>
    </w:p>
    <w:p w14:paraId="3C575A26" w14:textId="77777777" w:rsidR="001C44A3" w:rsidRPr="00605E43" w:rsidRDefault="00BD4E6F" w:rsidP="00605E43">
      <w:pPr>
        <w:pStyle w:val="Heading2"/>
      </w:pPr>
      <w:r w:rsidRPr="00605E43">
        <w:t>Purpose</w:t>
      </w:r>
      <w:r w:rsidR="004D1D85" w:rsidRPr="00605E43">
        <w:t xml:space="preserve"> of the document</w:t>
      </w:r>
    </w:p>
    <w:p w14:paraId="15F4561A" w14:textId="7D10BDB5" w:rsidR="007726FA" w:rsidRDefault="00512D13" w:rsidP="00E55927">
      <w:pPr>
        <w:pStyle w:val="BodyText"/>
        <w:rPr>
          <w:rFonts w:ascii="Calibri" w:hAnsi="Calibri"/>
        </w:rPr>
      </w:pPr>
      <w:r w:rsidRPr="004041E7">
        <w:rPr>
          <w:rFonts w:ascii="Calibri" w:hAnsi="Calibri"/>
        </w:rPr>
        <w:t xml:space="preserve">This paper </w:t>
      </w:r>
      <w:r w:rsidR="00A25EE9">
        <w:rPr>
          <w:rFonts w:ascii="Calibri" w:hAnsi="Calibri"/>
        </w:rPr>
        <w:t>proposes mechanism</w:t>
      </w:r>
      <w:r w:rsidR="006726BB">
        <w:rPr>
          <w:rFonts w:ascii="Calibri" w:hAnsi="Calibri"/>
        </w:rPr>
        <w:t>s</w:t>
      </w:r>
      <w:r w:rsidR="00A25EE9">
        <w:rPr>
          <w:rFonts w:ascii="Calibri" w:hAnsi="Calibri"/>
        </w:rPr>
        <w:t xml:space="preserve"> to address </w:t>
      </w:r>
      <w:r w:rsidR="006726BB">
        <w:rPr>
          <w:rFonts w:ascii="Calibri" w:hAnsi="Calibri"/>
        </w:rPr>
        <w:t xml:space="preserve">various aspects of VDES authentication support, </w:t>
      </w:r>
      <w:r w:rsidR="00C53A5A">
        <w:rPr>
          <w:rFonts w:ascii="Calibri" w:hAnsi="Calibri"/>
        </w:rPr>
        <w:t xml:space="preserve">including fingerprinting to identify certificates, </w:t>
      </w:r>
      <w:r w:rsidR="0081528D">
        <w:rPr>
          <w:rFonts w:ascii="Calibri" w:hAnsi="Calibri"/>
        </w:rPr>
        <w:t xml:space="preserve">distribution of public key certificates and </w:t>
      </w:r>
      <w:r w:rsidR="00AF04B2">
        <w:rPr>
          <w:rFonts w:ascii="Calibri" w:hAnsi="Calibri"/>
        </w:rPr>
        <w:t>a method to optionally sign and VDE-TER or VDE-SAT message.</w:t>
      </w:r>
    </w:p>
    <w:p w14:paraId="5F3579F2" w14:textId="264BA875" w:rsidR="00AF04B2" w:rsidRDefault="000D306D" w:rsidP="00E55927">
      <w:pPr>
        <w:pStyle w:val="BodyText"/>
        <w:rPr>
          <w:rFonts w:ascii="Calibri" w:hAnsi="Calibri"/>
        </w:rPr>
      </w:pPr>
      <w:r>
        <w:rPr>
          <w:rFonts w:ascii="Calibri" w:hAnsi="Calibri"/>
        </w:rPr>
        <w:t>Various parties contributed to the concepts raised in this paper.</w:t>
      </w:r>
      <w:r w:rsidR="00A41762">
        <w:rPr>
          <w:rFonts w:ascii="Calibri" w:hAnsi="Calibri"/>
        </w:rPr>
        <w:t xml:space="preserve"> </w:t>
      </w:r>
      <w:r w:rsidR="004D5F44">
        <w:rPr>
          <w:rFonts w:ascii="Calibri" w:hAnsi="Calibri"/>
        </w:rPr>
        <w:t xml:space="preserve">The objective of this paper is not to promote </w:t>
      </w:r>
      <w:r w:rsidR="00AC374C">
        <w:rPr>
          <w:rFonts w:ascii="Calibri" w:hAnsi="Calibri"/>
        </w:rPr>
        <w:t xml:space="preserve">one implementation over the other, but to encourage open dialog in the IALA working group, </w:t>
      </w:r>
      <w:r w:rsidR="00DD01B1">
        <w:rPr>
          <w:rFonts w:ascii="Calibri" w:hAnsi="Calibri"/>
        </w:rPr>
        <w:t>to ensure that VDES authentication is viable and practical.</w:t>
      </w:r>
    </w:p>
    <w:p w14:paraId="36D645BE" w14:textId="77777777" w:rsidR="00B56BDF" w:rsidRPr="007A395D" w:rsidRDefault="00B56BDF" w:rsidP="00605E43">
      <w:pPr>
        <w:pStyle w:val="Heading2"/>
      </w:pPr>
      <w:r w:rsidRPr="007A395D">
        <w:t>Related documents</w:t>
      </w:r>
    </w:p>
    <w:p w14:paraId="553E55ED" w14:textId="7135E318" w:rsidR="00E55927" w:rsidRPr="005D5E9E" w:rsidRDefault="005D5E9E" w:rsidP="005D5E9E">
      <w:pPr>
        <w:pStyle w:val="References"/>
        <w:rPr>
          <w:rFonts w:asciiTheme="minorHAnsi" w:hAnsiTheme="minorHAnsi" w:cstheme="minorHAnsi"/>
        </w:rPr>
      </w:pPr>
      <w:bookmarkStart w:id="0" w:name="_Ref207512941"/>
      <w:r w:rsidRPr="005D5E9E">
        <w:rPr>
          <w:rFonts w:asciiTheme="minorHAnsi" w:hAnsiTheme="minorHAnsi" w:cstheme="minorHAnsi"/>
        </w:rPr>
        <w:t>ITU-R</w:t>
      </w:r>
      <w:r>
        <w:rPr>
          <w:rFonts w:asciiTheme="minorHAnsi" w:hAnsiTheme="minorHAnsi" w:cstheme="minorHAnsi"/>
        </w:rPr>
        <w:t xml:space="preserve"> M.2092-1</w:t>
      </w:r>
      <w:bookmarkEnd w:id="0"/>
    </w:p>
    <w:p w14:paraId="2C8904DB" w14:textId="7577063C" w:rsidR="005D5E9E" w:rsidRPr="00A30182" w:rsidRDefault="005D5E9E" w:rsidP="00E55927">
      <w:pPr>
        <w:pStyle w:val="References"/>
        <w:rPr>
          <w:rFonts w:asciiTheme="minorHAnsi" w:hAnsiTheme="minorHAnsi" w:cstheme="minorHAnsi"/>
        </w:rPr>
      </w:pPr>
      <w:bookmarkStart w:id="1" w:name="_Ref207513883"/>
      <w:r>
        <w:rPr>
          <w:rFonts w:asciiTheme="minorHAnsi" w:hAnsiTheme="minorHAnsi" w:cstheme="minorHAnsi"/>
        </w:rPr>
        <w:t>IALA Guideline G1117</w:t>
      </w:r>
      <w:bookmarkEnd w:id="1"/>
    </w:p>
    <w:p w14:paraId="53733F03" w14:textId="77777777" w:rsidR="00A446C9" w:rsidRPr="007A395D" w:rsidRDefault="00A446C9" w:rsidP="00605E43">
      <w:pPr>
        <w:pStyle w:val="Heading1"/>
      </w:pPr>
      <w:r w:rsidRPr="007A395D">
        <w:t>Background</w:t>
      </w:r>
    </w:p>
    <w:p w14:paraId="4E11FC09" w14:textId="77777777" w:rsidR="00DC09E6" w:rsidRDefault="00DC09E6" w:rsidP="00DC09E6">
      <w:pPr>
        <w:pStyle w:val="BodyText"/>
        <w:rPr>
          <w:rFonts w:ascii="Calibri" w:hAnsi="Calibri"/>
        </w:rPr>
      </w:pPr>
      <w:r>
        <w:rPr>
          <w:rFonts w:ascii="Calibri" w:hAnsi="Calibri"/>
        </w:rPr>
        <w:t xml:space="preserve">As defined in </w:t>
      </w:r>
      <w:r>
        <w:rPr>
          <w:rFonts w:ascii="Calibri" w:hAnsi="Calibri"/>
        </w:rPr>
        <w:fldChar w:fldCharType="begin"/>
      </w:r>
      <w:r>
        <w:rPr>
          <w:rFonts w:ascii="Calibri" w:hAnsi="Calibri"/>
        </w:rPr>
        <w:instrText xml:space="preserve"> REF _Ref207512941 \w \h </w:instrText>
      </w:r>
      <w:r>
        <w:rPr>
          <w:rFonts w:ascii="Calibri" w:hAnsi="Calibri"/>
        </w:rPr>
      </w:r>
      <w:r>
        <w:rPr>
          <w:rFonts w:ascii="Calibri" w:hAnsi="Calibri"/>
        </w:rPr>
        <w:fldChar w:fldCharType="separate"/>
      </w:r>
      <w:r>
        <w:rPr>
          <w:rFonts w:ascii="Calibri" w:hAnsi="Calibri"/>
        </w:rPr>
        <w:t>[1]</w:t>
      </w:r>
      <w:r>
        <w:rPr>
          <w:rFonts w:ascii="Calibri" w:hAnsi="Calibri"/>
        </w:rPr>
        <w:fldChar w:fldCharType="end"/>
      </w:r>
      <w:r>
        <w:rPr>
          <w:rFonts w:ascii="Calibri" w:hAnsi="Calibri"/>
        </w:rPr>
        <w:t xml:space="preserve">, the Terrestrial Bulletin Board (TBB) and Satellite Bulletin Board (SBB) shall utilise a cryptographic signature so that the mobile unit can verify that that the TBB and SBB was received from a trusted source. To authenticate the signed message the mobile unit requires a valid public key. As defined in </w:t>
      </w:r>
      <w:r>
        <w:rPr>
          <w:rFonts w:ascii="Calibri" w:hAnsi="Calibri"/>
        </w:rPr>
        <w:fldChar w:fldCharType="begin"/>
      </w:r>
      <w:r>
        <w:rPr>
          <w:rFonts w:ascii="Calibri" w:hAnsi="Calibri"/>
        </w:rPr>
        <w:instrText xml:space="preserve"> REF _Ref207512941 \w \h </w:instrText>
      </w:r>
      <w:r>
        <w:rPr>
          <w:rFonts w:ascii="Calibri" w:hAnsi="Calibri"/>
        </w:rPr>
      </w:r>
      <w:r>
        <w:rPr>
          <w:rFonts w:ascii="Calibri" w:hAnsi="Calibri"/>
        </w:rPr>
        <w:fldChar w:fldCharType="separate"/>
      </w:r>
      <w:r>
        <w:rPr>
          <w:rFonts w:ascii="Calibri" w:hAnsi="Calibri"/>
        </w:rPr>
        <w:t>[1]</w:t>
      </w:r>
      <w:r>
        <w:rPr>
          <w:rFonts w:ascii="Calibri" w:hAnsi="Calibri"/>
        </w:rPr>
        <w:fldChar w:fldCharType="end"/>
      </w:r>
      <w:r>
        <w:rPr>
          <w:rFonts w:ascii="Calibri" w:hAnsi="Calibri"/>
        </w:rPr>
        <w:t xml:space="preserve">, ITU-R X.509 public key certificates are used to manage and authenticate public keys. </w:t>
      </w:r>
    </w:p>
    <w:p w14:paraId="22FEC03C" w14:textId="77777777" w:rsidR="00DC09E6" w:rsidRDefault="00DC09E6" w:rsidP="00DC09E6">
      <w:pPr>
        <w:pStyle w:val="BodyText"/>
        <w:rPr>
          <w:rFonts w:ascii="Calibri" w:hAnsi="Calibri"/>
        </w:rPr>
      </w:pPr>
      <w:r>
        <w:rPr>
          <w:rFonts w:ascii="Calibri" w:hAnsi="Calibri"/>
        </w:rPr>
        <w:t xml:space="preserve">This paper describes how certificates can be managed in VDES and proposes a number of additions in </w:t>
      </w:r>
      <w:r>
        <w:rPr>
          <w:rFonts w:ascii="Calibri" w:hAnsi="Calibri"/>
        </w:rPr>
        <w:fldChar w:fldCharType="begin"/>
      </w:r>
      <w:r>
        <w:rPr>
          <w:rFonts w:ascii="Calibri" w:hAnsi="Calibri"/>
        </w:rPr>
        <w:instrText xml:space="preserve"> REF _Ref207512941 \w \h </w:instrText>
      </w:r>
      <w:r>
        <w:rPr>
          <w:rFonts w:ascii="Calibri" w:hAnsi="Calibri"/>
        </w:rPr>
      </w:r>
      <w:r>
        <w:rPr>
          <w:rFonts w:ascii="Calibri" w:hAnsi="Calibri"/>
        </w:rPr>
        <w:fldChar w:fldCharType="separate"/>
      </w:r>
      <w:r>
        <w:rPr>
          <w:rFonts w:ascii="Calibri" w:hAnsi="Calibri"/>
        </w:rPr>
        <w:t>[1]</w:t>
      </w:r>
      <w:r>
        <w:rPr>
          <w:rFonts w:ascii="Calibri" w:hAnsi="Calibri"/>
        </w:rPr>
        <w:fldChar w:fldCharType="end"/>
      </w:r>
      <w:r>
        <w:rPr>
          <w:rFonts w:ascii="Calibri" w:hAnsi="Calibri"/>
        </w:rPr>
        <w:t xml:space="preserve"> and </w:t>
      </w:r>
      <w:r>
        <w:rPr>
          <w:rFonts w:ascii="Calibri" w:hAnsi="Calibri"/>
        </w:rPr>
        <w:fldChar w:fldCharType="begin"/>
      </w:r>
      <w:r>
        <w:rPr>
          <w:rFonts w:ascii="Calibri" w:hAnsi="Calibri"/>
        </w:rPr>
        <w:instrText xml:space="preserve"> REF _Ref207513883 \w \h </w:instrText>
      </w:r>
      <w:r>
        <w:rPr>
          <w:rFonts w:ascii="Calibri" w:hAnsi="Calibri"/>
        </w:rPr>
      </w:r>
      <w:r>
        <w:rPr>
          <w:rFonts w:ascii="Calibri" w:hAnsi="Calibri"/>
        </w:rPr>
        <w:fldChar w:fldCharType="separate"/>
      </w:r>
      <w:r>
        <w:rPr>
          <w:rFonts w:ascii="Calibri" w:hAnsi="Calibri"/>
        </w:rPr>
        <w:t>[2]</w:t>
      </w:r>
      <w:r>
        <w:rPr>
          <w:rFonts w:ascii="Calibri" w:hAnsi="Calibri"/>
        </w:rPr>
        <w:fldChar w:fldCharType="end"/>
      </w:r>
      <w:r>
        <w:rPr>
          <w:rFonts w:ascii="Calibri" w:hAnsi="Calibri"/>
        </w:rPr>
        <w:t xml:space="preserve"> to support this.</w:t>
      </w:r>
    </w:p>
    <w:p w14:paraId="189CBDF1" w14:textId="7E3CE540" w:rsidR="00136053" w:rsidRPr="007A395D" w:rsidRDefault="00DC09E6" w:rsidP="00DC09E6">
      <w:pPr>
        <w:pStyle w:val="BodyText"/>
        <w:rPr>
          <w:rFonts w:ascii="Calibri" w:hAnsi="Calibri"/>
        </w:rPr>
      </w:pPr>
      <w:r>
        <w:rPr>
          <w:rFonts w:ascii="Calibri" w:hAnsi="Calibri"/>
        </w:rPr>
        <w:t xml:space="preserve">Due to the fact the a VDES mobile unit needs to support authentication of the TBB and SBB, it needs to support all the verification and certificate management functionality on the hardware. As this functionality is already supported by the unit, this paper also proposes a further addition to </w:t>
      </w:r>
      <w:r>
        <w:rPr>
          <w:rFonts w:ascii="Calibri" w:hAnsi="Calibri"/>
        </w:rPr>
        <w:fldChar w:fldCharType="begin"/>
      </w:r>
      <w:r>
        <w:rPr>
          <w:rFonts w:ascii="Calibri" w:hAnsi="Calibri"/>
        </w:rPr>
        <w:instrText xml:space="preserve"> REF _Ref207512941 \w \h </w:instrText>
      </w:r>
      <w:r>
        <w:rPr>
          <w:rFonts w:ascii="Calibri" w:hAnsi="Calibri"/>
        </w:rPr>
      </w:r>
      <w:r>
        <w:rPr>
          <w:rFonts w:ascii="Calibri" w:hAnsi="Calibri"/>
        </w:rPr>
        <w:fldChar w:fldCharType="separate"/>
      </w:r>
      <w:r>
        <w:rPr>
          <w:rFonts w:ascii="Calibri" w:hAnsi="Calibri"/>
        </w:rPr>
        <w:t>[1]</w:t>
      </w:r>
      <w:r>
        <w:rPr>
          <w:rFonts w:ascii="Calibri" w:hAnsi="Calibri"/>
        </w:rPr>
        <w:fldChar w:fldCharType="end"/>
      </w:r>
      <w:r>
        <w:rPr>
          <w:rFonts w:ascii="Calibri" w:hAnsi="Calibri"/>
        </w:rPr>
        <w:t>, that will support the authentication of any data over VDE-TER and VDE-SAT as required.</w:t>
      </w:r>
      <w:r w:rsidR="00235752">
        <w:rPr>
          <w:rFonts w:ascii="Calibri" w:hAnsi="Calibri"/>
        </w:rPr>
        <w:t xml:space="preserve"> </w:t>
      </w:r>
      <w:r w:rsidR="00EF611D">
        <w:rPr>
          <w:rFonts w:ascii="Calibri" w:hAnsi="Calibri"/>
        </w:rPr>
        <w:t>This mechanism further supports the authentication requirements of the IMO VDES performance standard.</w:t>
      </w:r>
      <w:r w:rsidR="00136053">
        <w:rPr>
          <w:rFonts w:ascii="Calibri" w:hAnsi="Calibri"/>
        </w:rPr>
        <w:t xml:space="preserve"> </w:t>
      </w:r>
    </w:p>
    <w:p w14:paraId="103A3FC8" w14:textId="6E258CB0" w:rsidR="00A34209" w:rsidRPr="00A25EE9" w:rsidRDefault="00A446C9" w:rsidP="00A446C9">
      <w:pPr>
        <w:pStyle w:val="Heading1"/>
      </w:pPr>
      <w:r w:rsidRPr="007A395D">
        <w:lastRenderedPageBreak/>
        <w:t>Discussion</w:t>
      </w:r>
    </w:p>
    <w:p w14:paraId="29C10FDE" w14:textId="2BBD8B61" w:rsidR="00F75844" w:rsidRPr="00F75844" w:rsidRDefault="00653EBC" w:rsidP="00F75844">
      <w:pPr>
        <w:pStyle w:val="Heading2"/>
      </w:pPr>
      <w:r>
        <w:t>Identifying public key certificates</w:t>
      </w:r>
    </w:p>
    <w:p w14:paraId="764DE0C2" w14:textId="6F21CEAF" w:rsidR="00296437" w:rsidRDefault="00296437" w:rsidP="00296437">
      <w:pPr>
        <w:pStyle w:val="BodyText"/>
        <w:rPr>
          <w:rFonts w:ascii="Calibri" w:hAnsi="Calibri"/>
        </w:rPr>
      </w:pPr>
      <w:r w:rsidRPr="00296437">
        <w:rPr>
          <w:rFonts w:ascii="Calibri" w:hAnsi="Calibri"/>
          <w:iCs/>
          <w:lang w:val="en-US"/>
        </w:rPr>
        <w:t xml:space="preserve">When a VDES </w:t>
      </w:r>
      <w:r>
        <w:rPr>
          <w:rFonts w:ascii="Calibri" w:hAnsi="Calibri"/>
          <w:iCs/>
          <w:lang w:val="en-US"/>
        </w:rPr>
        <w:t xml:space="preserve">unit </w:t>
      </w:r>
      <w:r w:rsidRPr="00296437">
        <w:rPr>
          <w:rFonts w:ascii="Calibri" w:hAnsi="Calibri"/>
          <w:iCs/>
          <w:lang w:val="en-US"/>
        </w:rPr>
        <w:t xml:space="preserve">receives a signed bulletin board, it shall authenticate it by use of the public key that matches the private key used for signing. That public key is </w:t>
      </w:r>
      <w:r w:rsidR="00775932">
        <w:rPr>
          <w:rFonts w:ascii="Calibri" w:hAnsi="Calibri"/>
          <w:iCs/>
          <w:lang w:val="en-US"/>
        </w:rPr>
        <w:t xml:space="preserve">contained in a public key </w:t>
      </w:r>
      <w:r w:rsidRPr="00296437">
        <w:rPr>
          <w:rFonts w:ascii="Calibri" w:hAnsi="Calibri"/>
          <w:iCs/>
          <w:lang w:val="en-US"/>
        </w:rPr>
        <w:t xml:space="preserve">certificate, which needs to be published by the organization that signs the bulletin board and is transferred to the VDES unit </w:t>
      </w:r>
      <w:r w:rsidR="005115AD">
        <w:rPr>
          <w:rFonts w:ascii="Calibri" w:hAnsi="Calibri"/>
          <w:iCs/>
          <w:lang w:val="en-US"/>
        </w:rPr>
        <w:t>either by</w:t>
      </w:r>
      <w:r w:rsidRPr="00296437">
        <w:rPr>
          <w:rFonts w:ascii="Calibri" w:hAnsi="Calibri"/>
          <w:iCs/>
          <w:lang w:val="en-US"/>
        </w:rPr>
        <w:t xml:space="preserve"> MKD, PI or VDL through </w:t>
      </w:r>
      <w:r w:rsidR="005115AD">
        <w:rPr>
          <w:rFonts w:ascii="Calibri" w:hAnsi="Calibri"/>
          <w:iCs/>
          <w:lang w:val="en-US"/>
        </w:rPr>
        <w:t xml:space="preserve">the </w:t>
      </w:r>
      <w:r w:rsidRPr="00296437">
        <w:rPr>
          <w:rFonts w:ascii="Calibri" w:hAnsi="Calibri"/>
          <w:iCs/>
          <w:lang w:val="en-US"/>
        </w:rPr>
        <w:t xml:space="preserve">G1117 mechanism </w:t>
      </w:r>
      <w:r w:rsidR="005115AD">
        <w:rPr>
          <w:rFonts w:ascii="Calibri" w:hAnsi="Calibri"/>
          <w:iCs/>
          <w:lang w:val="en-US"/>
        </w:rPr>
        <w:t xml:space="preserve">proposed in </w:t>
      </w:r>
      <w:r w:rsidR="008E3491">
        <w:rPr>
          <w:rFonts w:ascii="Calibri" w:hAnsi="Calibri"/>
          <w:iCs/>
          <w:lang w:val="en-US"/>
        </w:rPr>
        <w:t xml:space="preserve">section </w:t>
      </w:r>
      <w:r w:rsidR="008E3491">
        <w:rPr>
          <w:rFonts w:ascii="Calibri" w:hAnsi="Calibri"/>
          <w:iCs/>
          <w:lang w:val="en-US"/>
        </w:rPr>
        <w:fldChar w:fldCharType="begin"/>
      </w:r>
      <w:r w:rsidR="008E3491">
        <w:rPr>
          <w:rFonts w:ascii="Calibri" w:hAnsi="Calibri"/>
          <w:iCs/>
          <w:lang w:val="en-US"/>
        </w:rPr>
        <w:instrText xml:space="preserve"> REF _Ref207619375 \w \h </w:instrText>
      </w:r>
      <w:r w:rsidR="008E3491">
        <w:rPr>
          <w:rFonts w:ascii="Calibri" w:hAnsi="Calibri"/>
          <w:iCs/>
          <w:lang w:val="en-US"/>
        </w:rPr>
      </w:r>
      <w:r w:rsidR="008E3491">
        <w:rPr>
          <w:rFonts w:ascii="Calibri" w:hAnsi="Calibri"/>
          <w:iCs/>
          <w:lang w:val="en-US"/>
        </w:rPr>
        <w:fldChar w:fldCharType="separate"/>
      </w:r>
      <w:r w:rsidR="008E3491">
        <w:rPr>
          <w:rFonts w:ascii="Calibri" w:hAnsi="Calibri"/>
          <w:iCs/>
          <w:lang w:val="en-US"/>
        </w:rPr>
        <w:t>3.2</w:t>
      </w:r>
      <w:r w:rsidR="008E3491">
        <w:rPr>
          <w:rFonts w:ascii="Calibri" w:hAnsi="Calibri"/>
          <w:iCs/>
          <w:lang w:val="en-US"/>
        </w:rPr>
        <w:fldChar w:fldCharType="end"/>
      </w:r>
      <w:r w:rsidR="008E3491">
        <w:rPr>
          <w:rFonts w:ascii="Calibri" w:hAnsi="Calibri"/>
          <w:iCs/>
          <w:lang w:val="en-US"/>
        </w:rPr>
        <w:t>.</w:t>
      </w:r>
      <w:r w:rsidR="007316B3">
        <w:rPr>
          <w:rFonts w:ascii="Calibri" w:hAnsi="Calibri"/>
          <w:iCs/>
          <w:lang w:val="en-US"/>
        </w:rPr>
        <w:t xml:space="preserve"> </w:t>
      </w:r>
      <w:r w:rsidR="004629BB">
        <w:rPr>
          <w:rFonts w:ascii="Calibri" w:hAnsi="Calibri"/>
          <w:iCs/>
          <w:lang w:val="en-US"/>
        </w:rPr>
        <w:t xml:space="preserve">Each certificate loaded on the </w:t>
      </w:r>
      <w:r w:rsidR="008B3A72">
        <w:rPr>
          <w:rFonts w:ascii="Calibri" w:hAnsi="Calibri"/>
          <w:iCs/>
          <w:lang w:val="en-US"/>
        </w:rPr>
        <w:t xml:space="preserve">VDES unit </w:t>
      </w:r>
      <w:r w:rsidR="00D55DF6">
        <w:rPr>
          <w:rFonts w:ascii="Calibri" w:hAnsi="Calibri"/>
          <w:iCs/>
          <w:lang w:val="en-US"/>
        </w:rPr>
        <w:t xml:space="preserve">is authenticated according to the methods defined in </w:t>
      </w:r>
      <w:r w:rsidR="00D55DF6">
        <w:rPr>
          <w:rFonts w:ascii="Calibri" w:hAnsi="Calibri"/>
        </w:rPr>
        <w:t xml:space="preserve">ITU-R X.509, </w:t>
      </w:r>
      <w:r w:rsidR="004C4FAD">
        <w:rPr>
          <w:rFonts w:ascii="Calibri" w:hAnsi="Calibri"/>
        </w:rPr>
        <w:t>before it shall be taken into use.</w:t>
      </w:r>
    </w:p>
    <w:p w14:paraId="4481A24D" w14:textId="25AA2DEA" w:rsidR="00624177" w:rsidRDefault="00D1773A" w:rsidP="00296437">
      <w:pPr>
        <w:pStyle w:val="BodyText"/>
        <w:rPr>
          <w:rFonts w:ascii="Calibri" w:hAnsi="Calibri"/>
        </w:rPr>
      </w:pPr>
      <w:r>
        <w:rPr>
          <w:rFonts w:ascii="Calibri" w:hAnsi="Calibri"/>
        </w:rPr>
        <w:t xml:space="preserve">When receiving a signed </w:t>
      </w:r>
      <w:r w:rsidR="008D0B13">
        <w:rPr>
          <w:rFonts w:ascii="Calibri" w:hAnsi="Calibri"/>
        </w:rPr>
        <w:t xml:space="preserve">TBB or SBB message, the correct </w:t>
      </w:r>
      <w:r w:rsidR="007C57AC">
        <w:rPr>
          <w:rFonts w:ascii="Calibri" w:hAnsi="Calibri"/>
        </w:rPr>
        <w:t>public key certificate must be used to authenticate the message.</w:t>
      </w:r>
      <w:r w:rsidR="0006072C">
        <w:rPr>
          <w:rFonts w:ascii="Calibri" w:hAnsi="Calibri"/>
        </w:rPr>
        <w:t xml:space="preserve"> Various mechanism</w:t>
      </w:r>
      <w:r w:rsidR="00EF611D">
        <w:rPr>
          <w:rFonts w:ascii="Calibri" w:hAnsi="Calibri"/>
        </w:rPr>
        <w:t>s</w:t>
      </w:r>
      <w:r w:rsidR="0006072C">
        <w:rPr>
          <w:rFonts w:ascii="Calibri" w:hAnsi="Calibri"/>
        </w:rPr>
        <w:t xml:space="preserve"> </w:t>
      </w:r>
      <w:r w:rsidR="00C51945">
        <w:rPr>
          <w:rFonts w:ascii="Calibri" w:hAnsi="Calibri"/>
        </w:rPr>
        <w:t>ha</w:t>
      </w:r>
      <w:r w:rsidR="00EF611D">
        <w:rPr>
          <w:rFonts w:ascii="Calibri" w:hAnsi="Calibri"/>
        </w:rPr>
        <w:t>ve</w:t>
      </w:r>
      <w:r w:rsidR="0006072C">
        <w:rPr>
          <w:rFonts w:ascii="Calibri" w:hAnsi="Calibri"/>
        </w:rPr>
        <w:t xml:space="preserve"> been </w:t>
      </w:r>
      <w:r w:rsidR="00076A2E">
        <w:rPr>
          <w:rFonts w:ascii="Calibri" w:hAnsi="Calibri"/>
        </w:rPr>
        <w:t xml:space="preserve">evaluated to </w:t>
      </w:r>
      <w:r w:rsidR="005B5FFA">
        <w:rPr>
          <w:rFonts w:ascii="Calibri" w:hAnsi="Calibri"/>
        </w:rPr>
        <w:t>select the correct certificate to use</w:t>
      </w:r>
      <w:r w:rsidR="00F20B04">
        <w:rPr>
          <w:rFonts w:ascii="Calibri" w:hAnsi="Calibri"/>
        </w:rPr>
        <w:t xml:space="preserve">. </w:t>
      </w:r>
      <w:r w:rsidR="00094267">
        <w:rPr>
          <w:rFonts w:ascii="Calibri" w:hAnsi="Calibri"/>
        </w:rPr>
        <w:t>As a cer</w:t>
      </w:r>
      <w:r w:rsidR="008E4374">
        <w:rPr>
          <w:rFonts w:ascii="Calibri" w:hAnsi="Calibri"/>
        </w:rPr>
        <w:t>tificate can expire</w:t>
      </w:r>
      <w:r w:rsidR="00862135">
        <w:rPr>
          <w:rFonts w:ascii="Calibri" w:hAnsi="Calibri"/>
        </w:rPr>
        <w:t xml:space="preserve">, it should be feasible to load the next certificate </w:t>
      </w:r>
      <w:r w:rsidR="00A619A6">
        <w:rPr>
          <w:rFonts w:ascii="Calibri" w:hAnsi="Calibri"/>
        </w:rPr>
        <w:t>for</w:t>
      </w:r>
      <w:r w:rsidR="00862135">
        <w:rPr>
          <w:rFonts w:ascii="Calibri" w:hAnsi="Calibri"/>
        </w:rPr>
        <w:t xml:space="preserve"> use before the previous </w:t>
      </w:r>
      <w:r w:rsidR="00446365">
        <w:rPr>
          <w:rFonts w:ascii="Calibri" w:hAnsi="Calibri"/>
        </w:rPr>
        <w:t xml:space="preserve">one </w:t>
      </w:r>
      <w:r w:rsidR="00A73C26">
        <w:rPr>
          <w:rFonts w:ascii="Calibri" w:hAnsi="Calibri"/>
        </w:rPr>
        <w:t xml:space="preserve">expires, thus supporting continuous operation. As there should be an overlap </w:t>
      </w:r>
      <w:r w:rsidR="00837B5D">
        <w:rPr>
          <w:rFonts w:ascii="Calibri" w:hAnsi="Calibri"/>
        </w:rPr>
        <w:t xml:space="preserve">where two certificates </w:t>
      </w:r>
      <w:r w:rsidR="00EF611D">
        <w:rPr>
          <w:rFonts w:ascii="Calibri" w:hAnsi="Calibri"/>
        </w:rPr>
        <w:t xml:space="preserve">are </w:t>
      </w:r>
      <w:r w:rsidR="00837B5D">
        <w:rPr>
          <w:rFonts w:ascii="Calibri" w:hAnsi="Calibri"/>
        </w:rPr>
        <w:t xml:space="preserve">valid, </w:t>
      </w:r>
      <w:r w:rsidR="000236E0">
        <w:rPr>
          <w:rFonts w:ascii="Calibri" w:hAnsi="Calibri"/>
        </w:rPr>
        <w:t xml:space="preserve">it </w:t>
      </w:r>
      <w:r w:rsidR="00A619A6">
        <w:rPr>
          <w:rFonts w:ascii="Calibri" w:hAnsi="Calibri"/>
        </w:rPr>
        <w:t xml:space="preserve">is </w:t>
      </w:r>
      <w:r w:rsidR="000236E0">
        <w:rPr>
          <w:rFonts w:ascii="Calibri" w:hAnsi="Calibri"/>
        </w:rPr>
        <w:t xml:space="preserve">proposed that each signed message </w:t>
      </w:r>
      <w:r w:rsidR="00E37023">
        <w:rPr>
          <w:rFonts w:ascii="Calibri" w:hAnsi="Calibri"/>
        </w:rPr>
        <w:t xml:space="preserve">provides an indication of the </w:t>
      </w:r>
      <w:r w:rsidR="00926BA1">
        <w:rPr>
          <w:rFonts w:ascii="Calibri" w:hAnsi="Calibri"/>
        </w:rPr>
        <w:t xml:space="preserve">certificate to use, to verify the message. </w:t>
      </w:r>
    </w:p>
    <w:p w14:paraId="314F148E" w14:textId="6DBF6414" w:rsidR="00771E00" w:rsidRDefault="00926BA1" w:rsidP="00296437">
      <w:pPr>
        <w:pStyle w:val="BodyText"/>
        <w:rPr>
          <w:rFonts w:ascii="Calibri" w:hAnsi="Calibri"/>
          <w:iCs/>
          <w:lang w:val="en-US"/>
        </w:rPr>
      </w:pPr>
      <w:r>
        <w:rPr>
          <w:rFonts w:ascii="Calibri" w:hAnsi="Calibri"/>
        </w:rPr>
        <w:t xml:space="preserve">It is proposed to define a </w:t>
      </w:r>
      <w:r w:rsidR="00624177">
        <w:rPr>
          <w:rFonts w:ascii="Calibri" w:hAnsi="Calibri"/>
        </w:rPr>
        <w:t>short</w:t>
      </w:r>
      <w:r>
        <w:rPr>
          <w:rFonts w:ascii="Calibri" w:hAnsi="Calibri"/>
        </w:rPr>
        <w:t xml:space="preserve"> fingerprint </w:t>
      </w:r>
      <w:r w:rsidR="00624177">
        <w:rPr>
          <w:rFonts w:ascii="Calibri" w:hAnsi="Calibri"/>
        </w:rPr>
        <w:t xml:space="preserve">to </w:t>
      </w:r>
      <w:r w:rsidR="00B81832">
        <w:rPr>
          <w:rFonts w:ascii="Calibri" w:hAnsi="Calibri"/>
        </w:rPr>
        <w:t xml:space="preserve">be sent with every signed message, to </w:t>
      </w:r>
      <w:r w:rsidR="00624177">
        <w:rPr>
          <w:rFonts w:ascii="Calibri" w:hAnsi="Calibri"/>
        </w:rPr>
        <w:t xml:space="preserve">identify the certificate that </w:t>
      </w:r>
      <w:r w:rsidR="00B81832">
        <w:rPr>
          <w:rFonts w:ascii="Calibri" w:hAnsi="Calibri"/>
        </w:rPr>
        <w:t xml:space="preserve">should be used to </w:t>
      </w:r>
      <w:r w:rsidR="00174BAB">
        <w:rPr>
          <w:rFonts w:ascii="Calibri" w:hAnsi="Calibri"/>
        </w:rPr>
        <w:t>verify the signed message.</w:t>
      </w:r>
      <w:r w:rsidR="005508C1">
        <w:rPr>
          <w:rFonts w:ascii="Calibri" w:hAnsi="Calibri"/>
        </w:rPr>
        <w:t xml:space="preserve"> </w:t>
      </w:r>
      <w:r w:rsidR="005508C1" w:rsidRPr="00D40162">
        <w:rPr>
          <w:rFonts w:asciiTheme="minorHAnsi" w:hAnsiTheme="minorHAnsi" w:cstheme="minorHAnsi"/>
        </w:rPr>
        <w:t xml:space="preserve">See </w:t>
      </w:r>
      <w:r w:rsidR="009C2A2D" w:rsidRPr="00D40162">
        <w:rPr>
          <w:rFonts w:asciiTheme="minorHAnsi" w:hAnsiTheme="minorHAnsi" w:cstheme="minorHAnsi"/>
        </w:rPr>
        <w:fldChar w:fldCharType="begin"/>
      </w:r>
      <w:r w:rsidR="009C2A2D" w:rsidRPr="00D40162">
        <w:rPr>
          <w:rFonts w:asciiTheme="minorHAnsi" w:hAnsiTheme="minorHAnsi" w:cstheme="minorHAnsi"/>
        </w:rPr>
        <w:instrText xml:space="preserve"> REF _Ref207619659 \h </w:instrText>
      </w:r>
      <w:r w:rsidR="00D40162">
        <w:rPr>
          <w:rFonts w:asciiTheme="minorHAnsi" w:hAnsiTheme="minorHAnsi" w:cstheme="minorHAnsi"/>
        </w:rPr>
        <w:instrText xml:space="preserve"> \* MERGEFORMAT </w:instrText>
      </w:r>
      <w:r w:rsidR="009C2A2D" w:rsidRPr="00D40162">
        <w:rPr>
          <w:rFonts w:asciiTheme="minorHAnsi" w:hAnsiTheme="minorHAnsi" w:cstheme="minorHAnsi"/>
        </w:rPr>
      </w:r>
      <w:r w:rsidR="009C2A2D" w:rsidRPr="00D40162">
        <w:rPr>
          <w:rFonts w:asciiTheme="minorHAnsi" w:hAnsiTheme="minorHAnsi" w:cstheme="minorHAnsi"/>
        </w:rPr>
        <w:fldChar w:fldCharType="separate"/>
      </w:r>
      <w:r w:rsidR="009C2A2D" w:rsidRPr="00D40162">
        <w:rPr>
          <w:rFonts w:asciiTheme="minorHAnsi" w:hAnsiTheme="minorHAnsi" w:cstheme="minorHAnsi"/>
        </w:rPr>
        <w:t>SP-1</w:t>
      </w:r>
      <w:r w:rsidR="009C2A2D" w:rsidRPr="00D40162">
        <w:rPr>
          <w:rFonts w:asciiTheme="minorHAnsi" w:hAnsiTheme="minorHAnsi" w:cstheme="minorHAnsi"/>
        </w:rPr>
        <w:fldChar w:fldCharType="end"/>
      </w:r>
      <w:r w:rsidR="00532BCB" w:rsidRPr="00D40162">
        <w:rPr>
          <w:rFonts w:asciiTheme="minorHAnsi" w:hAnsiTheme="minorHAnsi" w:cstheme="minorHAnsi"/>
        </w:rPr>
        <w:t xml:space="preserve"> </w:t>
      </w:r>
      <w:r w:rsidR="00771E00" w:rsidRPr="00D40162">
        <w:rPr>
          <w:rFonts w:asciiTheme="minorHAnsi" w:hAnsiTheme="minorHAnsi" w:cstheme="minorHAnsi"/>
        </w:rPr>
        <w:t>.</w:t>
      </w:r>
      <w:r w:rsidR="00771E00">
        <w:rPr>
          <w:rFonts w:ascii="Calibri" w:hAnsi="Calibri"/>
        </w:rPr>
        <w:t xml:space="preserve"> </w:t>
      </w:r>
      <w:r w:rsidR="00B4640C">
        <w:rPr>
          <w:rFonts w:ascii="Calibri" w:hAnsi="Calibri"/>
          <w:iCs/>
          <w:lang w:val="en-US"/>
        </w:rPr>
        <w:t xml:space="preserve">This mechanism is only used </w:t>
      </w:r>
      <w:r w:rsidR="00300E1D">
        <w:rPr>
          <w:rFonts w:ascii="Calibri" w:hAnsi="Calibri"/>
          <w:iCs/>
          <w:lang w:val="en-US"/>
        </w:rPr>
        <w:t>as a lookup to</w:t>
      </w:r>
      <w:r w:rsidR="00B4640C">
        <w:rPr>
          <w:rFonts w:ascii="Calibri" w:hAnsi="Calibri"/>
          <w:iCs/>
          <w:lang w:val="en-US"/>
        </w:rPr>
        <w:t xml:space="preserve"> identify </w:t>
      </w:r>
      <w:r w:rsidR="00300E1D">
        <w:rPr>
          <w:rFonts w:ascii="Calibri" w:hAnsi="Calibri"/>
          <w:iCs/>
          <w:lang w:val="en-US"/>
        </w:rPr>
        <w:t xml:space="preserve">a </w:t>
      </w:r>
      <w:r w:rsidR="00411EEF">
        <w:rPr>
          <w:rFonts w:ascii="Calibri" w:hAnsi="Calibri"/>
          <w:iCs/>
          <w:lang w:val="en-US"/>
        </w:rPr>
        <w:t>certificate;</w:t>
      </w:r>
      <w:r w:rsidR="00300E1D">
        <w:rPr>
          <w:rFonts w:ascii="Calibri" w:hAnsi="Calibri"/>
          <w:iCs/>
          <w:lang w:val="en-US"/>
        </w:rPr>
        <w:t xml:space="preserve"> </w:t>
      </w:r>
      <w:r w:rsidR="006C4348">
        <w:rPr>
          <w:rFonts w:ascii="Calibri" w:hAnsi="Calibri"/>
          <w:iCs/>
          <w:lang w:val="en-US"/>
        </w:rPr>
        <w:t>it is not used to indicate that a certificate is authentic</w:t>
      </w:r>
      <w:r w:rsidR="00ED7844">
        <w:rPr>
          <w:rFonts w:ascii="Calibri" w:hAnsi="Calibri"/>
          <w:iCs/>
          <w:lang w:val="en-US"/>
        </w:rPr>
        <w:t xml:space="preserve"> or not. Once identified, </w:t>
      </w:r>
      <w:r w:rsidR="00C722B0">
        <w:rPr>
          <w:rFonts w:ascii="Calibri" w:hAnsi="Calibri"/>
          <w:iCs/>
          <w:lang w:val="en-US"/>
        </w:rPr>
        <w:t>the certificate can be used to authenticate the received signed message.</w:t>
      </w:r>
      <w:r w:rsidR="00943029">
        <w:rPr>
          <w:rFonts w:ascii="Calibri" w:hAnsi="Calibri"/>
          <w:iCs/>
          <w:lang w:val="en-US"/>
        </w:rPr>
        <w:t xml:space="preserve"> </w:t>
      </w:r>
    </w:p>
    <w:p w14:paraId="487466ED" w14:textId="421B9D8A" w:rsidR="005508C1" w:rsidRDefault="00943029" w:rsidP="00296437">
      <w:pPr>
        <w:pStyle w:val="BodyText"/>
        <w:rPr>
          <w:rFonts w:ascii="Calibri" w:hAnsi="Calibri"/>
          <w:iCs/>
          <w:lang w:val="en-US"/>
        </w:rPr>
      </w:pPr>
      <w:r>
        <w:rPr>
          <w:rFonts w:ascii="Calibri" w:hAnsi="Calibri"/>
          <w:iCs/>
          <w:lang w:val="en-US"/>
        </w:rPr>
        <w:t xml:space="preserve">Using a short </w:t>
      </w:r>
      <w:r w:rsidR="00411EEF">
        <w:rPr>
          <w:rFonts w:ascii="Calibri" w:hAnsi="Calibri"/>
          <w:iCs/>
          <w:lang w:val="en-US"/>
        </w:rPr>
        <w:t>6-byte</w:t>
      </w:r>
      <w:r>
        <w:rPr>
          <w:rFonts w:ascii="Calibri" w:hAnsi="Calibri"/>
          <w:iCs/>
          <w:lang w:val="en-US"/>
        </w:rPr>
        <w:t xml:space="preserve"> </w:t>
      </w:r>
      <w:r w:rsidR="006E613D">
        <w:rPr>
          <w:rFonts w:ascii="Calibri" w:hAnsi="Calibri"/>
          <w:iCs/>
          <w:lang w:val="en-US"/>
        </w:rPr>
        <w:t>fingerprint</w:t>
      </w:r>
      <w:r>
        <w:rPr>
          <w:rFonts w:ascii="Calibri" w:hAnsi="Calibri"/>
          <w:iCs/>
          <w:lang w:val="en-US"/>
        </w:rPr>
        <w:t xml:space="preserve">, </w:t>
      </w:r>
      <w:r w:rsidR="00771E00">
        <w:rPr>
          <w:rFonts w:ascii="Calibri" w:hAnsi="Calibri"/>
          <w:iCs/>
          <w:lang w:val="en-US"/>
        </w:rPr>
        <w:t>does imply t</w:t>
      </w:r>
      <w:r w:rsidR="00236E9A">
        <w:rPr>
          <w:rFonts w:ascii="Calibri" w:hAnsi="Calibri"/>
          <w:iCs/>
          <w:lang w:val="en-US"/>
        </w:rPr>
        <w:t xml:space="preserve">hat there is a </w:t>
      </w:r>
      <w:r w:rsidR="00455FC6">
        <w:rPr>
          <w:rFonts w:ascii="Calibri" w:hAnsi="Calibri"/>
          <w:iCs/>
          <w:lang w:val="en-US"/>
        </w:rPr>
        <w:t xml:space="preserve">very </w:t>
      </w:r>
      <w:r w:rsidR="00236E9A">
        <w:rPr>
          <w:rFonts w:ascii="Calibri" w:hAnsi="Calibri"/>
          <w:iCs/>
          <w:lang w:val="en-US"/>
        </w:rPr>
        <w:t xml:space="preserve">small but existing possibility for </w:t>
      </w:r>
      <w:r w:rsidR="004F4DB1">
        <w:rPr>
          <w:rFonts w:ascii="Calibri" w:hAnsi="Calibri"/>
          <w:iCs/>
          <w:lang w:val="en-US"/>
        </w:rPr>
        <w:t>two certificates to result in the same fingerprint</w:t>
      </w:r>
      <w:r w:rsidR="002B579F">
        <w:rPr>
          <w:rFonts w:ascii="Calibri" w:hAnsi="Calibri"/>
          <w:iCs/>
          <w:lang w:val="en-US"/>
        </w:rPr>
        <w:t>.</w:t>
      </w:r>
      <w:r w:rsidR="00455FC6">
        <w:rPr>
          <w:rFonts w:ascii="Calibri" w:hAnsi="Calibri"/>
          <w:iCs/>
          <w:lang w:val="en-US"/>
        </w:rPr>
        <w:t xml:space="preserve"> </w:t>
      </w:r>
      <w:r w:rsidR="002B579F">
        <w:rPr>
          <w:rFonts w:ascii="Calibri" w:hAnsi="Calibri"/>
          <w:iCs/>
          <w:lang w:val="en-US"/>
        </w:rPr>
        <w:t>I</w:t>
      </w:r>
      <w:r w:rsidR="007A57F3">
        <w:rPr>
          <w:rFonts w:ascii="Calibri" w:hAnsi="Calibri"/>
          <w:iCs/>
          <w:lang w:val="en-US"/>
        </w:rPr>
        <w:t>n this case</w:t>
      </w:r>
      <w:r w:rsidR="002B579F">
        <w:rPr>
          <w:rFonts w:ascii="Calibri" w:hAnsi="Calibri"/>
          <w:iCs/>
          <w:lang w:val="en-US"/>
        </w:rPr>
        <w:t>,</w:t>
      </w:r>
      <w:r w:rsidR="007A57F3">
        <w:rPr>
          <w:rFonts w:ascii="Calibri" w:hAnsi="Calibri"/>
          <w:iCs/>
          <w:lang w:val="en-US"/>
        </w:rPr>
        <w:t xml:space="preserve"> both certificates </w:t>
      </w:r>
      <w:r w:rsidR="002B579F">
        <w:rPr>
          <w:rFonts w:ascii="Calibri" w:hAnsi="Calibri"/>
          <w:iCs/>
          <w:lang w:val="en-US"/>
        </w:rPr>
        <w:t xml:space="preserve">should be </w:t>
      </w:r>
      <w:r w:rsidR="008F3371">
        <w:rPr>
          <w:rFonts w:ascii="Calibri" w:hAnsi="Calibri"/>
          <w:iCs/>
          <w:lang w:val="en-US"/>
        </w:rPr>
        <w:t xml:space="preserve">used for </w:t>
      </w:r>
      <w:r w:rsidR="00411EEF">
        <w:rPr>
          <w:rFonts w:ascii="Calibri" w:hAnsi="Calibri"/>
          <w:iCs/>
          <w:lang w:val="en-US"/>
        </w:rPr>
        <w:t>verification,</w:t>
      </w:r>
      <w:r w:rsidR="00F84D16">
        <w:rPr>
          <w:rFonts w:ascii="Calibri" w:hAnsi="Calibri"/>
          <w:iCs/>
          <w:lang w:val="en-US"/>
        </w:rPr>
        <w:t xml:space="preserve"> and the message can be verified if one certificate passes.</w:t>
      </w:r>
    </w:p>
    <w:p w14:paraId="5EF5C858" w14:textId="47FC9E4B" w:rsidR="00DD2237" w:rsidRDefault="00DD2237" w:rsidP="00296437">
      <w:pPr>
        <w:pStyle w:val="BodyText"/>
        <w:rPr>
          <w:rFonts w:ascii="Calibri" w:hAnsi="Calibri"/>
          <w:iCs/>
          <w:lang w:val="en-US"/>
        </w:rPr>
      </w:pPr>
      <w:r>
        <w:rPr>
          <w:rFonts w:ascii="Calibri" w:hAnsi="Calibri"/>
          <w:iCs/>
          <w:lang w:val="en-US"/>
        </w:rPr>
        <w:t xml:space="preserve">If a VDES unit does not have </w:t>
      </w:r>
      <w:r w:rsidR="00E4084B">
        <w:rPr>
          <w:rFonts w:ascii="Calibri" w:hAnsi="Calibri"/>
          <w:iCs/>
          <w:lang w:val="en-US"/>
        </w:rPr>
        <w:t>a</w:t>
      </w:r>
      <w:r>
        <w:rPr>
          <w:rFonts w:ascii="Calibri" w:hAnsi="Calibri"/>
          <w:iCs/>
          <w:lang w:val="en-US"/>
        </w:rPr>
        <w:t xml:space="preserve"> </w:t>
      </w:r>
      <w:r w:rsidR="00584579">
        <w:rPr>
          <w:rFonts w:ascii="Calibri" w:hAnsi="Calibri"/>
          <w:iCs/>
          <w:lang w:val="en-US"/>
        </w:rPr>
        <w:t xml:space="preserve">certificate </w:t>
      </w:r>
      <w:r w:rsidR="00E4084B">
        <w:rPr>
          <w:rFonts w:ascii="Calibri" w:hAnsi="Calibri"/>
          <w:iCs/>
          <w:lang w:val="en-US"/>
        </w:rPr>
        <w:t>matching the fingerprint</w:t>
      </w:r>
      <w:r w:rsidR="00584579">
        <w:rPr>
          <w:rFonts w:ascii="Calibri" w:hAnsi="Calibri"/>
          <w:iCs/>
          <w:lang w:val="en-US"/>
        </w:rPr>
        <w:t>, it can either be requested from external equipment via the PI, or it can be requested over th</w:t>
      </w:r>
      <w:r w:rsidR="00286650">
        <w:rPr>
          <w:rFonts w:ascii="Calibri" w:hAnsi="Calibri"/>
          <w:iCs/>
          <w:lang w:val="en-US"/>
        </w:rPr>
        <w:t xml:space="preserve">e VDL, using the mechanism described </w:t>
      </w:r>
      <w:r w:rsidR="00A41103">
        <w:rPr>
          <w:rFonts w:ascii="Calibri" w:hAnsi="Calibri"/>
          <w:iCs/>
          <w:lang w:val="en-US"/>
        </w:rPr>
        <w:t>below</w:t>
      </w:r>
      <w:r w:rsidR="00286650">
        <w:rPr>
          <w:rFonts w:ascii="Calibri" w:hAnsi="Calibri"/>
          <w:iCs/>
          <w:lang w:val="en-US"/>
        </w:rPr>
        <w:t>.</w:t>
      </w:r>
    </w:p>
    <w:p w14:paraId="6DCD9986" w14:textId="61711500" w:rsidR="00286650" w:rsidRDefault="004D7792" w:rsidP="008F5391">
      <w:pPr>
        <w:pStyle w:val="Heading2"/>
      </w:pPr>
      <w:bookmarkStart w:id="2" w:name="_Ref207619375"/>
      <w:r>
        <w:t>Public key certificate</w:t>
      </w:r>
      <w:r w:rsidR="000E27B9">
        <w:t xml:space="preserve"> </w:t>
      </w:r>
      <w:r w:rsidR="00C077A5">
        <w:t xml:space="preserve">distribution over </w:t>
      </w:r>
      <w:r>
        <w:t xml:space="preserve">the </w:t>
      </w:r>
      <w:r w:rsidR="00C077A5">
        <w:t>VDL</w:t>
      </w:r>
      <w:bookmarkEnd w:id="2"/>
    </w:p>
    <w:p w14:paraId="48E4981C" w14:textId="38134CCA" w:rsidR="009626F2" w:rsidRPr="00A41103" w:rsidRDefault="006E39C9" w:rsidP="00296437">
      <w:pPr>
        <w:pStyle w:val="BodyText"/>
        <w:rPr>
          <w:rFonts w:asciiTheme="minorHAnsi" w:hAnsiTheme="minorHAnsi" w:cstheme="minorHAnsi"/>
        </w:rPr>
      </w:pPr>
      <w:r>
        <w:rPr>
          <w:rFonts w:ascii="Calibri" w:hAnsi="Calibri"/>
        </w:rPr>
        <w:t xml:space="preserve">As defined in </w:t>
      </w:r>
      <w:r>
        <w:rPr>
          <w:rFonts w:ascii="Calibri" w:hAnsi="Calibri"/>
        </w:rPr>
        <w:fldChar w:fldCharType="begin"/>
      </w:r>
      <w:r>
        <w:rPr>
          <w:rFonts w:ascii="Calibri" w:hAnsi="Calibri"/>
        </w:rPr>
        <w:instrText xml:space="preserve"> REF _Ref207513883 \w \h </w:instrText>
      </w:r>
      <w:r>
        <w:rPr>
          <w:rFonts w:ascii="Calibri" w:hAnsi="Calibri"/>
        </w:rPr>
      </w:r>
      <w:r>
        <w:rPr>
          <w:rFonts w:ascii="Calibri" w:hAnsi="Calibri"/>
        </w:rPr>
        <w:fldChar w:fldCharType="separate"/>
      </w:r>
      <w:r>
        <w:rPr>
          <w:rFonts w:ascii="Calibri" w:hAnsi="Calibri"/>
        </w:rPr>
        <w:t>[2]</w:t>
      </w:r>
      <w:r>
        <w:rPr>
          <w:rFonts w:ascii="Calibri" w:hAnsi="Calibri"/>
        </w:rPr>
        <w:fldChar w:fldCharType="end"/>
      </w:r>
      <w:r>
        <w:rPr>
          <w:rFonts w:ascii="Calibri" w:hAnsi="Calibri"/>
        </w:rPr>
        <w:t>, VPFI 0 has been allocated to the distribution of public key certificates and certificate revocation lists (CRL).</w:t>
      </w:r>
      <w:r w:rsidR="002A012F">
        <w:rPr>
          <w:rFonts w:ascii="Calibri" w:hAnsi="Calibri"/>
        </w:rPr>
        <w:t xml:space="preserve"> </w:t>
      </w:r>
      <w:r w:rsidR="00FC38C1">
        <w:rPr>
          <w:rFonts w:ascii="Calibri" w:hAnsi="Calibri"/>
        </w:rPr>
        <w:t xml:space="preserve">Four </w:t>
      </w:r>
      <w:r w:rsidR="005B68FD">
        <w:rPr>
          <w:rFonts w:ascii="Calibri" w:hAnsi="Calibri"/>
        </w:rPr>
        <w:t xml:space="preserve">new </w:t>
      </w:r>
      <w:r w:rsidR="00FC38C1">
        <w:rPr>
          <w:rFonts w:ascii="Calibri" w:hAnsi="Calibri"/>
        </w:rPr>
        <w:t>messages have been pro</w:t>
      </w:r>
      <w:r w:rsidR="00FC38C1" w:rsidRPr="00A41103">
        <w:rPr>
          <w:rFonts w:asciiTheme="minorHAnsi" w:hAnsiTheme="minorHAnsi" w:cstheme="minorHAnsi"/>
        </w:rPr>
        <w:t xml:space="preserve">posed in </w:t>
      </w:r>
      <w:r w:rsidR="00A41103" w:rsidRPr="00A41103">
        <w:rPr>
          <w:rFonts w:asciiTheme="minorHAnsi" w:hAnsiTheme="minorHAnsi" w:cstheme="minorHAnsi"/>
        </w:rPr>
        <w:fldChar w:fldCharType="begin"/>
      </w:r>
      <w:r w:rsidR="00A41103" w:rsidRPr="00A41103">
        <w:rPr>
          <w:rFonts w:asciiTheme="minorHAnsi" w:hAnsiTheme="minorHAnsi" w:cstheme="minorHAnsi"/>
        </w:rPr>
        <w:instrText xml:space="preserve"> REF _Ref207619791 \h </w:instrText>
      </w:r>
      <w:r w:rsidR="00A41103">
        <w:rPr>
          <w:rFonts w:asciiTheme="minorHAnsi" w:hAnsiTheme="minorHAnsi" w:cstheme="minorHAnsi"/>
        </w:rPr>
        <w:instrText xml:space="preserve"> \* MERGEFORMAT </w:instrText>
      </w:r>
      <w:r w:rsidR="00A41103" w:rsidRPr="00A41103">
        <w:rPr>
          <w:rFonts w:asciiTheme="minorHAnsi" w:hAnsiTheme="minorHAnsi" w:cstheme="minorHAnsi"/>
        </w:rPr>
      </w:r>
      <w:r w:rsidR="00A41103" w:rsidRPr="00A41103">
        <w:rPr>
          <w:rFonts w:asciiTheme="minorHAnsi" w:hAnsiTheme="minorHAnsi" w:cstheme="minorHAnsi"/>
        </w:rPr>
        <w:fldChar w:fldCharType="separate"/>
      </w:r>
      <w:r w:rsidR="00A41103" w:rsidRPr="00A41103">
        <w:rPr>
          <w:rFonts w:asciiTheme="minorHAnsi" w:hAnsiTheme="minorHAnsi" w:cstheme="minorHAnsi"/>
        </w:rPr>
        <w:t>CML-2</w:t>
      </w:r>
      <w:r w:rsidR="00A41103" w:rsidRPr="00A41103">
        <w:rPr>
          <w:rFonts w:asciiTheme="minorHAnsi" w:hAnsiTheme="minorHAnsi" w:cstheme="minorHAnsi"/>
        </w:rPr>
        <w:fldChar w:fldCharType="end"/>
      </w:r>
      <w:r w:rsidR="009626F2" w:rsidRPr="00A41103">
        <w:rPr>
          <w:rFonts w:asciiTheme="minorHAnsi" w:hAnsiTheme="minorHAnsi" w:cstheme="minorHAnsi"/>
        </w:rPr>
        <w:t>:</w:t>
      </w:r>
    </w:p>
    <w:p w14:paraId="760C487F" w14:textId="35F9FA3F" w:rsidR="009626F2" w:rsidRDefault="009626F2" w:rsidP="009626F2">
      <w:pPr>
        <w:pStyle w:val="BodyText"/>
        <w:numPr>
          <w:ilvl w:val="0"/>
          <w:numId w:val="48"/>
        </w:numPr>
        <w:rPr>
          <w:rFonts w:ascii="Calibri" w:hAnsi="Calibri"/>
        </w:rPr>
      </w:pPr>
      <w:r>
        <w:rPr>
          <w:rFonts w:ascii="Calibri" w:hAnsi="Calibri"/>
        </w:rPr>
        <w:t>Certificate Report</w:t>
      </w:r>
    </w:p>
    <w:p w14:paraId="792666DB" w14:textId="79B7E002" w:rsidR="009626F2" w:rsidRDefault="009626F2" w:rsidP="009626F2">
      <w:pPr>
        <w:pStyle w:val="BodyText"/>
        <w:numPr>
          <w:ilvl w:val="0"/>
          <w:numId w:val="48"/>
        </w:numPr>
        <w:rPr>
          <w:rFonts w:ascii="Calibri" w:hAnsi="Calibri"/>
        </w:rPr>
      </w:pPr>
      <w:r>
        <w:rPr>
          <w:rFonts w:ascii="Calibri" w:hAnsi="Calibri"/>
        </w:rPr>
        <w:t>Certificate Request</w:t>
      </w:r>
    </w:p>
    <w:p w14:paraId="02BEBDB9" w14:textId="4E33BC37" w:rsidR="009626F2" w:rsidRDefault="009626F2" w:rsidP="009626F2">
      <w:pPr>
        <w:pStyle w:val="BodyText"/>
        <w:numPr>
          <w:ilvl w:val="0"/>
          <w:numId w:val="48"/>
        </w:numPr>
        <w:rPr>
          <w:rFonts w:ascii="Calibri" w:hAnsi="Calibri"/>
        </w:rPr>
      </w:pPr>
      <w:r>
        <w:rPr>
          <w:rFonts w:ascii="Calibri" w:hAnsi="Calibri"/>
        </w:rPr>
        <w:t>Certificate Revocation List Report</w:t>
      </w:r>
    </w:p>
    <w:p w14:paraId="644CCF2D" w14:textId="0AD06040" w:rsidR="009626F2" w:rsidRDefault="009626F2" w:rsidP="009626F2">
      <w:pPr>
        <w:pStyle w:val="BodyText"/>
        <w:numPr>
          <w:ilvl w:val="0"/>
          <w:numId w:val="48"/>
        </w:numPr>
        <w:rPr>
          <w:rFonts w:ascii="Calibri" w:hAnsi="Calibri"/>
        </w:rPr>
      </w:pPr>
      <w:r>
        <w:rPr>
          <w:rFonts w:ascii="Calibri" w:hAnsi="Calibri"/>
        </w:rPr>
        <w:t>Certificate Revocation List Request</w:t>
      </w:r>
    </w:p>
    <w:p w14:paraId="67BD31D0" w14:textId="3CB73A6F" w:rsidR="006E39C9" w:rsidRDefault="009626F2" w:rsidP="00296437">
      <w:pPr>
        <w:pStyle w:val="BodyText"/>
        <w:rPr>
          <w:rFonts w:ascii="Calibri" w:hAnsi="Calibri"/>
        </w:rPr>
      </w:pPr>
      <w:r>
        <w:rPr>
          <w:rFonts w:ascii="Calibri" w:hAnsi="Calibri"/>
        </w:rPr>
        <w:t xml:space="preserve">These messages </w:t>
      </w:r>
      <w:r w:rsidR="00FC38C1">
        <w:rPr>
          <w:rFonts w:ascii="Calibri" w:hAnsi="Calibri"/>
        </w:rPr>
        <w:t xml:space="preserve">support the </w:t>
      </w:r>
      <w:r w:rsidR="005B68FD">
        <w:rPr>
          <w:rFonts w:ascii="Calibri" w:hAnsi="Calibri"/>
        </w:rPr>
        <w:t xml:space="preserve">process of requesting and sharing </w:t>
      </w:r>
      <w:r w:rsidR="00491EFD">
        <w:rPr>
          <w:rFonts w:ascii="Calibri" w:hAnsi="Calibri"/>
        </w:rPr>
        <w:t xml:space="preserve">public key certificates and CRLs, using </w:t>
      </w:r>
      <w:r w:rsidR="001950B7">
        <w:rPr>
          <w:rFonts w:ascii="Calibri" w:hAnsi="Calibri"/>
        </w:rPr>
        <w:t>its</w:t>
      </w:r>
      <w:r w:rsidR="00CC586E">
        <w:rPr>
          <w:rFonts w:ascii="Calibri" w:hAnsi="Calibri"/>
        </w:rPr>
        <w:t xml:space="preserve"> fingerprint </w:t>
      </w:r>
      <w:r w:rsidR="008E2DF5">
        <w:rPr>
          <w:rFonts w:ascii="Calibri" w:hAnsi="Calibri"/>
        </w:rPr>
        <w:t>for identification.</w:t>
      </w:r>
    </w:p>
    <w:p w14:paraId="5CF320BD" w14:textId="7040896A" w:rsidR="00157FD0" w:rsidRDefault="003D2033" w:rsidP="00296437">
      <w:pPr>
        <w:pStyle w:val="BodyText"/>
        <w:rPr>
          <w:rFonts w:ascii="Calibri" w:hAnsi="Calibri"/>
        </w:rPr>
      </w:pPr>
      <w:r>
        <w:rPr>
          <w:rFonts w:ascii="Calibri" w:hAnsi="Calibri"/>
        </w:rPr>
        <w:t xml:space="preserve">A root </w:t>
      </w:r>
      <w:r w:rsidR="00476B47">
        <w:rPr>
          <w:rFonts w:ascii="Calibri" w:hAnsi="Calibri"/>
        </w:rPr>
        <w:t>certificate can only be loaded</w:t>
      </w:r>
      <w:r w:rsidR="00EA10C6">
        <w:rPr>
          <w:rFonts w:ascii="Calibri" w:hAnsi="Calibri"/>
        </w:rPr>
        <w:t xml:space="preserve"> by an authorised installer</w:t>
      </w:r>
      <w:r w:rsidR="003B1319">
        <w:rPr>
          <w:rFonts w:ascii="Calibri" w:hAnsi="Calibri"/>
        </w:rPr>
        <w:t xml:space="preserve"> via the PI</w:t>
      </w:r>
      <w:r w:rsidR="00EA10C6">
        <w:rPr>
          <w:rFonts w:ascii="Calibri" w:hAnsi="Calibri"/>
        </w:rPr>
        <w:t>.</w:t>
      </w:r>
      <w:r w:rsidR="004048B8">
        <w:rPr>
          <w:rFonts w:ascii="Calibri" w:hAnsi="Calibri"/>
        </w:rPr>
        <w:t xml:space="preserve"> </w:t>
      </w:r>
      <w:r w:rsidR="00666FAD">
        <w:rPr>
          <w:rFonts w:ascii="Calibri" w:hAnsi="Calibri"/>
        </w:rPr>
        <w:t>Any i</w:t>
      </w:r>
      <w:r w:rsidR="00E81FB7">
        <w:rPr>
          <w:rFonts w:ascii="Calibri" w:hAnsi="Calibri"/>
        </w:rPr>
        <w:t xml:space="preserve">ntermediate </w:t>
      </w:r>
      <w:r w:rsidR="00A87581">
        <w:rPr>
          <w:rFonts w:ascii="Calibri" w:hAnsi="Calibri"/>
        </w:rPr>
        <w:t>or</w:t>
      </w:r>
      <w:r w:rsidR="00E81FB7">
        <w:rPr>
          <w:rFonts w:ascii="Calibri" w:hAnsi="Calibri"/>
        </w:rPr>
        <w:t xml:space="preserve"> end </w:t>
      </w:r>
      <w:r w:rsidR="004048B8">
        <w:rPr>
          <w:rFonts w:ascii="Calibri" w:hAnsi="Calibri"/>
        </w:rPr>
        <w:t>public key certificate</w:t>
      </w:r>
      <w:r w:rsidR="00C57C0B">
        <w:rPr>
          <w:rFonts w:ascii="Calibri" w:hAnsi="Calibri"/>
        </w:rPr>
        <w:t>s</w:t>
      </w:r>
      <w:r w:rsidR="004048B8">
        <w:rPr>
          <w:rFonts w:ascii="Calibri" w:hAnsi="Calibri"/>
        </w:rPr>
        <w:t xml:space="preserve"> </w:t>
      </w:r>
      <w:r w:rsidR="00A87581">
        <w:rPr>
          <w:rFonts w:ascii="Calibri" w:hAnsi="Calibri"/>
        </w:rPr>
        <w:t>must first be</w:t>
      </w:r>
      <w:r w:rsidR="00083A33">
        <w:rPr>
          <w:rFonts w:ascii="Calibri" w:hAnsi="Calibri"/>
        </w:rPr>
        <w:t xml:space="preserve"> </w:t>
      </w:r>
      <w:r w:rsidR="00C57C0B">
        <w:rPr>
          <w:rFonts w:ascii="Calibri" w:hAnsi="Calibri"/>
        </w:rPr>
        <w:t xml:space="preserve">authenticated </w:t>
      </w:r>
      <w:r w:rsidR="0092754C">
        <w:rPr>
          <w:rFonts w:ascii="Calibri" w:hAnsi="Calibri"/>
        </w:rPr>
        <w:t>by the root certificate</w:t>
      </w:r>
      <w:r w:rsidR="00A96F6C">
        <w:rPr>
          <w:rFonts w:ascii="Calibri" w:hAnsi="Calibri"/>
        </w:rPr>
        <w:t xml:space="preserve"> or a subsequent intermediate certificate</w:t>
      </w:r>
      <w:r w:rsidR="0092754C">
        <w:rPr>
          <w:rFonts w:ascii="Calibri" w:hAnsi="Calibri"/>
        </w:rPr>
        <w:t xml:space="preserve"> </w:t>
      </w:r>
      <w:r w:rsidR="00F45B87">
        <w:rPr>
          <w:rFonts w:ascii="Calibri" w:hAnsi="Calibri"/>
        </w:rPr>
        <w:t xml:space="preserve">before </w:t>
      </w:r>
      <w:r w:rsidR="003B1319">
        <w:rPr>
          <w:rFonts w:ascii="Calibri" w:hAnsi="Calibri"/>
        </w:rPr>
        <w:t>it</w:t>
      </w:r>
      <w:r w:rsidR="00F45B87">
        <w:rPr>
          <w:rFonts w:ascii="Calibri" w:hAnsi="Calibri"/>
        </w:rPr>
        <w:t xml:space="preserve"> can be used.</w:t>
      </w:r>
      <w:r w:rsidR="00A45BAA">
        <w:rPr>
          <w:rFonts w:ascii="Calibri" w:hAnsi="Calibri"/>
        </w:rPr>
        <w:t xml:space="preserve"> </w:t>
      </w:r>
      <w:r w:rsidR="00110786">
        <w:rPr>
          <w:rFonts w:ascii="Calibri" w:hAnsi="Calibri"/>
        </w:rPr>
        <w:t xml:space="preserve">To support identification of the relevant </w:t>
      </w:r>
      <w:r w:rsidR="00376372">
        <w:rPr>
          <w:rFonts w:ascii="Calibri" w:hAnsi="Calibri"/>
        </w:rPr>
        <w:t>certificates in a chain</w:t>
      </w:r>
      <w:r w:rsidR="00CB2FB8">
        <w:rPr>
          <w:rFonts w:ascii="Calibri" w:hAnsi="Calibri"/>
        </w:rPr>
        <w:t xml:space="preserve"> of trust</w:t>
      </w:r>
      <w:r w:rsidR="00376372">
        <w:rPr>
          <w:rFonts w:ascii="Calibri" w:hAnsi="Calibri"/>
        </w:rPr>
        <w:t xml:space="preserve">, a </w:t>
      </w:r>
      <w:r w:rsidR="003E2D6D">
        <w:rPr>
          <w:rFonts w:ascii="Calibri" w:hAnsi="Calibri"/>
        </w:rPr>
        <w:t>C</w:t>
      </w:r>
      <w:r w:rsidR="00376372">
        <w:rPr>
          <w:rFonts w:ascii="Calibri" w:hAnsi="Calibri"/>
        </w:rPr>
        <w:t xml:space="preserve">ertificate </w:t>
      </w:r>
      <w:r w:rsidR="003E2D6D">
        <w:rPr>
          <w:rFonts w:ascii="Calibri" w:hAnsi="Calibri"/>
        </w:rPr>
        <w:t>R</w:t>
      </w:r>
      <w:r w:rsidR="00376372">
        <w:rPr>
          <w:rFonts w:ascii="Calibri" w:hAnsi="Calibri"/>
        </w:rPr>
        <w:t xml:space="preserve">eport shall include </w:t>
      </w:r>
      <w:r w:rsidR="00CB2FB8">
        <w:rPr>
          <w:rFonts w:ascii="Calibri" w:hAnsi="Calibri"/>
        </w:rPr>
        <w:t>the fingerprint of the issuer certificate</w:t>
      </w:r>
      <w:r w:rsidR="00884615">
        <w:rPr>
          <w:rFonts w:ascii="Calibri" w:hAnsi="Calibri"/>
        </w:rPr>
        <w:t xml:space="preserve"> directly above it.</w:t>
      </w:r>
      <w:r w:rsidR="00153C4D">
        <w:rPr>
          <w:rFonts w:ascii="Calibri" w:hAnsi="Calibri"/>
        </w:rPr>
        <w:t xml:space="preserve"> This allows all </w:t>
      </w:r>
      <w:r w:rsidR="00300531">
        <w:rPr>
          <w:rFonts w:ascii="Calibri" w:hAnsi="Calibri"/>
        </w:rPr>
        <w:t>certificates to be identified in the chain of trust.</w:t>
      </w:r>
    </w:p>
    <w:p w14:paraId="06593CD7" w14:textId="74EBE647" w:rsidR="00006310" w:rsidRDefault="006B6A1A" w:rsidP="00296437">
      <w:pPr>
        <w:pStyle w:val="BodyText"/>
        <w:rPr>
          <w:rFonts w:ascii="Calibri" w:hAnsi="Calibri"/>
        </w:rPr>
      </w:pPr>
      <w:r>
        <w:rPr>
          <w:rFonts w:ascii="Calibri" w:hAnsi="Calibri"/>
        </w:rPr>
        <w:t xml:space="preserve">A shore station or satellite may </w:t>
      </w:r>
      <w:r w:rsidR="00E10725">
        <w:rPr>
          <w:rFonts w:ascii="Calibri" w:hAnsi="Calibri"/>
        </w:rPr>
        <w:t>broadcast</w:t>
      </w:r>
      <w:r>
        <w:rPr>
          <w:rFonts w:ascii="Calibri" w:hAnsi="Calibri"/>
        </w:rPr>
        <w:t xml:space="preserve"> </w:t>
      </w:r>
      <w:r w:rsidR="003E2D6D">
        <w:rPr>
          <w:rFonts w:ascii="Calibri" w:hAnsi="Calibri"/>
        </w:rPr>
        <w:t xml:space="preserve">Certificate Report or Certificate Revocation List Report </w:t>
      </w:r>
      <w:r w:rsidR="00E10725">
        <w:rPr>
          <w:rFonts w:ascii="Calibri" w:hAnsi="Calibri"/>
        </w:rPr>
        <w:t>at regular intervals</w:t>
      </w:r>
      <w:r w:rsidR="000B143A">
        <w:rPr>
          <w:rFonts w:ascii="Calibri" w:hAnsi="Calibri"/>
        </w:rPr>
        <w:t xml:space="preserve"> ensuring mobile units </w:t>
      </w:r>
      <w:r w:rsidR="00516043">
        <w:rPr>
          <w:rFonts w:ascii="Calibri" w:hAnsi="Calibri"/>
        </w:rPr>
        <w:t>are using the latest credentials.</w:t>
      </w:r>
      <w:r w:rsidR="008A7EFB">
        <w:rPr>
          <w:rFonts w:ascii="Calibri" w:hAnsi="Calibri"/>
        </w:rPr>
        <w:t xml:space="preserve"> A CRL is associated with a specific certificate, </w:t>
      </w:r>
      <w:r w:rsidR="00E60930">
        <w:rPr>
          <w:rFonts w:ascii="Calibri" w:hAnsi="Calibri"/>
        </w:rPr>
        <w:t>indicating derived certificates that should be revoked.</w:t>
      </w:r>
      <w:r w:rsidR="009E5DD0">
        <w:rPr>
          <w:rFonts w:ascii="Calibri" w:hAnsi="Calibri"/>
        </w:rPr>
        <w:t xml:space="preserve"> Due to this association </w:t>
      </w:r>
      <w:r w:rsidR="00EF755A">
        <w:rPr>
          <w:rFonts w:ascii="Calibri" w:hAnsi="Calibri"/>
        </w:rPr>
        <w:t>the issuer certificate signature is reported along with the CRL.</w:t>
      </w:r>
      <w:r w:rsidR="008C0015">
        <w:rPr>
          <w:rFonts w:ascii="Calibri" w:hAnsi="Calibri"/>
        </w:rPr>
        <w:t xml:space="preserve"> It is also used with the CRL request to uniquely identify the </w:t>
      </w:r>
      <w:r w:rsidR="00411EEF">
        <w:rPr>
          <w:rFonts w:ascii="Calibri" w:hAnsi="Calibri"/>
        </w:rPr>
        <w:t>c</w:t>
      </w:r>
      <w:r w:rsidR="008C0015">
        <w:rPr>
          <w:rFonts w:ascii="Calibri" w:hAnsi="Calibri"/>
        </w:rPr>
        <w:t>orrect CRL.</w:t>
      </w:r>
    </w:p>
    <w:p w14:paraId="150CC95D" w14:textId="23795D3C" w:rsidR="005115AD" w:rsidRDefault="0057461D" w:rsidP="0057461D">
      <w:pPr>
        <w:pStyle w:val="Heading2"/>
        <w:rPr>
          <w:lang w:val="en-US"/>
        </w:rPr>
      </w:pPr>
      <w:r>
        <w:rPr>
          <w:lang w:val="en-US"/>
        </w:rPr>
        <w:t xml:space="preserve">VDES </w:t>
      </w:r>
      <w:r w:rsidR="006124DD">
        <w:rPr>
          <w:lang w:val="en-US"/>
        </w:rPr>
        <w:t xml:space="preserve">authentication support </w:t>
      </w:r>
      <w:r>
        <w:rPr>
          <w:lang w:val="en-US"/>
        </w:rPr>
        <w:t>for</w:t>
      </w:r>
      <w:r w:rsidR="006124DD">
        <w:rPr>
          <w:lang w:val="en-US"/>
        </w:rPr>
        <w:t xml:space="preserve"> other messages</w:t>
      </w:r>
    </w:p>
    <w:p w14:paraId="3353AE74" w14:textId="1EC8A592" w:rsidR="00D70277" w:rsidRPr="001B1B0E" w:rsidRDefault="009C1179" w:rsidP="001B1B0E">
      <w:pPr>
        <w:pStyle w:val="BodyText"/>
        <w:rPr>
          <w:rFonts w:asciiTheme="minorHAnsi" w:hAnsiTheme="minorHAnsi" w:cstheme="minorHAnsi"/>
          <w:lang w:val="en-US"/>
        </w:rPr>
      </w:pPr>
      <w:r w:rsidRPr="00A72E8D">
        <w:rPr>
          <w:rFonts w:asciiTheme="minorHAnsi" w:hAnsiTheme="minorHAnsi" w:cstheme="minorHAnsi"/>
          <w:lang w:val="en-US"/>
        </w:rPr>
        <w:t>Since</w:t>
      </w:r>
      <w:r w:rsidR="000F09FB" w:rsidRPr="00A72E8D">
        <w:rPr>
          <w:rFonts w:asciiTheme="minorHAnsi" w:hAnsiTheme="minorHAnsi" w:cstheme="minorHAnsi"/>
          <w:lang w:val="en-US"/>
        </w:rPr>
        <w:t xml:space="preserve"> the VDES mobile hardware needs to support certificate management and exchange, </w:t>
      </w:r>
      <w:r w:rsidR="00093C51" w:rsidRPr="00A72E8D">
        <w:rPr>
          <w:rFonts w:asciiTheme="minorHAnsi" w:hAnsiTheme="minorHAnsi" w:cstheme="minorHAnsi"/>
          <w:lang w:val="en-US"/>
        </w:rPr>
        <w:t>to authenticate the TBB and SBB</w:t>
      </w:r>
      <w:r w:rsidR="009319EE" w:rsidRPr="00A72E8D">
        <w:rPr>
          <w:rFonts w:asciiTheme="minorHAnsi" w:hAnsiTheme="minorHAnsi" w:cstheme="minorHAnsi"/>
          <w:lang w:val="en-US"/>
        </w:rPr>
        <w:t xml:space="preserve">, this functionality may be extended to support authentication </w:t>
      </w:r>
      <w:r w:rsidR="00313CA4" w:rsidRPr="00A72E8D">
        <w:rPr>
          <w:rFonts w:asciiTheme="minorHAnsi" w:hAnsiTheme="minorHAnsi" w:cstheme="minorHAnsi"/>
          <w:lang w:val="en-US"/>
        </w:rPr>
        <w:t>of other VDES message as well.</w:t>
      </w:r>
      <w:r w:rsidR="00D70277" w:rsidRPr="00A72E8D">
        <w:rPr>
          <w:rFonts w:asciiTheme="minorHAnsi" w:hAnsiTheme="minorHAnsi" w:cstheme="minorHAnsi"/>
          <w:lang w:val="en-US"/>
        </w:rPr>
        <w:t xml:space="preserve"> </w:t>
      </w:r>
      <w:r w:rsidR="001B1B0E">
        <w:rPr>
          <w:rFonts w:asciiTheme="minorHAnsi" w:hAnsiTheme="minorHAnsi" w:cstheme="minorHAnsi"/>
          <w:iCs/>
          <w:lang w:val="en-US"/>
        </w:rPr>
        <w:t>It is proposed</w:t>
      </w:r>
      <w:r w:rsidR="00AC6A42" w:rsidRPr="00A72E8D">
        <w:rPr>
          <w:rFonts w:asciiTheme="minorHAnsi" w:hAnsiTheme="minorHAnsi" w:cstheme="minorHAnsi"/>
          <w:iCs/>
          <w:lang w:val="en-US"/>
        </w:rPr>
        <w:t xml:space="preserve"> to modify the segmentation header,</w:t>
      </w:r>
      <w:r w:rsidRPr="00A72E8D">
        <w:rPr>
          <w:rFonts w:asciiTheme="minorHAnsi" w:hAnsiTheme="minorHAnsi" w:cstheme="minorHAnsi"/>
          <w:iCs/>
          <w:lang w:val="en-US"/>
        </w:rPr>
        <w:t xml:space="preserve"> to </w:t>
      </w:r>
      <w:r w:rsidR="00716D4D" w:rsidRPr="00A72E8D">
        <w:rPr>
          <w:rFonts w:asciiTheme="minorHAnsi" w:hAnsiTheme="minorHAnsi" w:cstheme="minorHAnsi"/>
          <w:iCs/>
          <w:lang w:val="en-US"/>
        </w:rPr>
        <w:t xml:space="preserve">provide the optional functionality of signing </w:t>
      </w:r>
      <w:r w:rsidR="00CB512B" w:rsidRPr="00A72E8D">
        <w:rPr>
          <w:rFonts w:asciiTheme="minorHAnsi" w:hAnsiTheme="minorHAnsi" w:cstheme="minorHAnsi"/>
          <w:iCs/>
          <w:lang w:val="en-US"/>
        </w:rPr>
        <w:t>the segment if requested by the PI</w:t>
      </w:r>
      <w:r w:rsidR="00B45F1C" w:rsidRPr="00A72E8D">
        <w:rPr>
          <w:rFonts w:asciiTheme="minorHAnsi" w:hAnsiTheme="minorHAnsi" w:cstheme="minorHAnsi"/>
          <w:iCs/>
          <w:lang w:val="en-US"/>
        </w:rPr>
        <w:t xml:space="preserve">, as </w:t>
      </w:r>
      <w:r w:rsidR="00B45F1C" w:rsidRPr="00A24FEF">
        <w:rPr>
          <w:rFonts w:asciiTheme="minorHAnsi" w:hAnsiTheme="minorHAnsi" w:cstheme="minorHAnsi"/>
          <w:iCs/>
          <w:lang w:val="en-US"/>
        </w:rPr>
        <w:t xml:space="preserve">detailed in </w:t>
      </w:r>
      <w:r w:rsidR="00A24FEF" w:rsidRPr="00A24FEF">
        <w:rPr>
          <w:rFonts w:asciiTheme="minorHAnsi" w:hAnsiTheme="minorHAnsi" w:cstheme="minorHAnsi"/>
          <w:iCs/>
          <w:lang w:val="en-US"/>
        </w:rPr>
        <w:fldChar w:fldCharType="begin"/>
      </w:r>
      <w:r w:rsidR="00A24FEF" w:rsidRPr="00A24FEF">
        <w:rPr>
          <w:rFonts w:asciiTheme="minorHAnsi" w:hAnsiTheme="minorHAnsi" w:cstheme="minorHAnsi"/>
          <w:iCs/>
          <w:lang w:val="en-US"/>
        </w:rPr>
        <w:instrText xml:space="preserve"> REF _Ref207619872 \h </w:instrText>
      </w:r>
      <w:r w:rsidR="00A24FEF">
        <w:rPr>
          <w:rFonts w:asciiTheme="minorHAnsi" w:hAnsiTheme="minorHAnsi" w:cstheme="minorHAnsi"/>
          <w:iCs/>
          <w:lang w:val="en-US"/>
        </w:rPr>
        <w:instrText xml:space="preserve"> \* MERGEFORMAT </w:instrText>
      </w:r>
      <w:r w:rsidR="00A24FEF" w:rsidRPr="00A24FEF">
        <w:rPr>
          <w:rFonts w:asciiTheme="minorHAnsi" w:hAnsiTheme="minorHAnsi" w:cstheme="minorHAnsi"/>
          <w:iCs/>
          <w:lang w:val="en-US"/>
        </w:rPr>
      </w:r>
      <w:r w:rsidR="00A24FEF" w:rsidRPr="00A24FEF">
        <w:rPr>
          <w:rFonts w:asciiTheme="minorHAnsi" w:hAnsiTheme="minorHAnsi" w:cstheme="minorHAnsi"/>
          <w:iCs/>
          <w:lang w:val="en-US"/>
        </w:rPr>
        <w:fldChar w:fldCharType="separate"/>
      </w:r>
      <w:r w:rsidR="00A24FEF" w:rsidRPr="00A24FEF">
        <w:rPr>
          <w:rFonts w:asciiTheme="minorHAnsi" w:hAnsiTheme="minorHAnsi" w:cstheme="minorHAnsi"/>
        </w:rPr>
        <w:t>CML-1</w:t>
      </w:r>
      <w:r w:rsidR="00A24FEF" w:rsidRPr="00A24FEF">
        <w:rPr>
          <w:rFonts w:asciiTheme="minorHAnsi" w:hAnsiTheme="minorHAnsi" w:cstheme="minorHAnsi"/>
          <w:iCs/>
          <w:lang w:val="en-US"/>
        </w:rPr>
        <w:fldChar w:fldCharType="end"/>
      </w:r>
      <w:r w:rsidR="00B45F1C" w:rsidRPr="00A72E8D">
        <w:rPr>
          <w:rFonts w:asciiTheme="minorHAnsi" w:hAnsiTheme="minorHAnsi" w:cstheme="minorHAnsi"/>
          <w:iCs/>
          <w:lang w:val="en-US"/>
        </w:rPr>
        <w:t>.</w:t>
      </w:r>
    </w:p>
    <w:p w14:paraId="7C169E68" w14:textId="1153372B" w:rsidR="00AC6A42" w:rsidRPr="00A72E8D" w:rsidRDefault="000E747C" w:rsidP="00AC6A42">
      <w:pPr>
        <w:pStyle w:val="ListParagraph"/>
        <w:ind w:left="0"/>
        <w:rPr>
          <w:rFonts w:asciiTheme="minorHAnsi" w:hAnsiTheme="minorHAnsi" w:cstheme="minorHAnsi"/>
          <w:iCs/>
          <w:lang w:val="en-US"/>
        </w:rPr>
      </w:pPr>
      <w:r w:rsidRPr="00A72E8D">
        <w:rPr>
          <w:rFonts w:asciiTheme="minorHAnsi" w:hAnsiTheme="minorHAnsi" w:cstheme="minorHAnsi"/>
          <w:iCs/>
          <w:lang w:val="en-US"/>
        </w:rPr>
        <w:t xml:space="preserve">To </w:t>
      </w:r>
      <w:r w:rsidR="001B1B0E">
        <w:rPr>
          <w:rFonts w:asciiTheme="minorHAnsi" w:hAnsiTheme="minorHAnsi" w:cstheme="minorHAnsi"/>
          <w:iCs/>
          <w:lang w:val="en-US"/>
        </w:rPr>
        <w:t>ensure</w:t>
      </w:r>
      <w:r w:rsidRPr="00A72E8D">
        <w:rPr>
          <w:rFonts w:asciiTheme="minorHAnsi" w:hAnsiTheme="minorHAnsi" w:cstheme="minorHAnsi"/>
          <w:iCs/>
          <w:lang w:val="en-US"/>
        </w:rPr>
        <w:t xml:space="preserve"> </w:t>
      </w:r>
      <w:r w:rsidR="0079497C" w:rsidRPr="00A72E8D">
        <w:rPr>
          <w:rFonts w:asciiTheme="minorHAnsi" w:hAnsiTheme="minorHAnsi" w:cstheme="minorHAnsi"/>
          <w:iCs/>
          <w:lang w:val="en-US"/>
        </w:rPr>
        <w:t xml:space="preserve">unsigned segments </w:t>
      </w:r>
      <w:r w:rsidR="001B1B0E">
        <w:rPr>
          <w:rFonts w:asciiTheme="minorHAnsi" w:hAnsiTheme="minorHAnsi" w:cstheme="minorHAnsi"/>
          <w:iCs/>
          <w:lang w:val="en-US"/>
        </w:rPr>
        <w:t xml:space="preserve">remain </w:t>
      </w:r>
      <w:r w:rsidR="00C77A10">
        <w:rPr>
          <w:rFonts w:asciiTheme="minorHAnsi" w:hAnsiTheme="minorHAnsi" w:cstheme="minorHAnsi"/>
          <w:iCs/>
          <w:lang w:val="en-US"/>
        </w:rPr>
        <w:t xml:space="preserve">size </w:t>
      </w:r>
      <w:r w:rsidR="001B1B0E">
        <w:rPr>
          <w:rFonts w:asciiTheme="minorHAnsi" w:hAnsiTheme="minorHAnsi" w:cstheme="minorHAnsi"/>
          <w:iCs/>
          <w:lang w:val="en-US"/>
        </w:rPr>
        <w:t xml:space="preserve">compatible </w:t>
      </w:r>
      <w:r w:rsidR="0079497C" w:rsidRPr="00A72E8D">
        <w:rPr>
          <w:rFonts w:asciiTheme="minorHAnsi" w:hAnsiTheme="minorHAnsi" w:cstheme="minorHAnsi"/>
          <w:iCs/>
          <w:lang w:val="en-US"/>
        </w:rPr>
        <w:t xml:space="preserve">with the </w:t>
      </w:r>
      <w:r w:rsidR="00C05837" w:rsidRPr="00A72E8D">
        <w:rPr>
          <w:rFonts w:asciiTheme="minorHAnsi" w:hAnsiTheme="minorHAnsi" w:cstheme="minorHAnsi"/>
          <w:iCs/>
          <w:lang w:val="en-US"/>
        </w:rPr>
        <w:t xml:space="preserve">current definition in </w:t>
      </w:r>
      <w:r w:rsidR="00C05837" w:rsidRPr="00A72E8D">
        <w:rPr>
          <w:rFonts w:asciiTheme="minorHAnsi" w:hAnsiTheme="minorHAnsi" w:cstheme="minorHAnsi"/>
        </w:rPr>
        <w:fldChar w:fldCharType="begin"/>
      </w:r>
      <w:r w:rsidR="00C05837" w:rsidRPr="00A72E8D">
        <w:rPr>
          <w:rFonts w:asciiTheme="minorHAnsi" w:hAnsiTheme="minorHAnsi" w:cstheme="minorHAnsi"/>
        </w:rPr>
        <w:instrText xml:space="preserve"> REF _Ref207512941 \w \h </w:instrText>
      </w:r>
      <w:r w:rsidR="00A72E8D">
        <w:rPr>
          <w:rFonts w:asciiTheme="minorHAnsi" w:hAnsiTheme="minorHAnsi" w:cstheme="minorHAnsi"/>
        </w:rPr>
        <w:instrText xml:space="preserve"> \* MERGEFORMAT </w:instrText>
      </w:r>
      <w:r w:rsidR="00C05837" w:rsidRPr="00A72E8D">
        <w:rPr>
          <w:rFonts w:asciiTheme="minorHAnsi" w:hAnsiTheme="minorHAnsi" w:cstheme="minorHAnsi"/>
        </w:rPr>
      </w:r>
      <w:r w:rsidR="00C05837" w:rsidRPr="00A72E8D">
        <w:rPr>
          <w:rFonts w:asciiTheme="minorHAnsi" w:hAnsiTheme="minorHAnsi" w:cstheme="minorHAnsi"/>
        </w:rPr>
        <w:fldChar w:fldCharType="separate"/>
      </w:r>
      <w:r w:rsidR="00C05837" w:rsidRPr="00A72E8D">
        <w:rPr>
          <w:rFonts w:asciiTheme="minorHAnsi" w:hAnsiTheme="minorHAnsi" w:cstheme="minorHAnsi"/>
        </w:rPr>
        <w:t>[1]</w:t>
      </w:r>
      <w:r w:rsidR="00C05837" w:rsidRPr="00A72E8D">
        <w:rPr>
          <w:rFonts w:asciiTheme="minorHAnsi" w:hAnsiTheme="minorHAnsi" w:cstheme="minorHAnsi"/>
        </w:rPr>
        <w:fldChar w:fldCharType="end"/>
      </w:r>
      <w:r w:rsidR="00C05837" w:rsidRPr="00A72E8D">
        <w:rPr>
          <w:rFonts w:asciiTheme="minorHAnsi" w:hAnsiTheme="minorHAnsi" w:cstheme="minorHAnsi"/>
        </w:rPr>
        <w:t>,</w:t>
      </w:r>
      <w:r w:rsidR="00AC6A42" w:rsidRPr="00A72E8D">
        <w:rPr>
          <w:rFonts w:asciiTheme="minorHAnsi" w:hAnsiTheme="minorHAnsi" w:cstheme="minorHAnsi"/>
          <w:iCs/>
          <w:lang w:val="en-US"/>
        </w:rPr>
        <w:t xml:space="preserve"> </w:t>
      </w:r>
      <w:r w:rsidR="00BD4FF2" w:rsidRPr="00A72E8D">
        <w:rPr>
          <w:rFonts w:asciiTheme="minorHAnsi" w:hAnsiTheme="minorHAnsi" w:cstheme="minorHAnsi"/>
          <w:iCs/>
          <w:lang w:val="en-US"/>
        </w:rPr>
        <w:t xml:space="preserve">it is proposed to </w:t>
      </w:r>
      <w:r w:rsidR="00AC6A42" w:rsidRPr="00A72E8D">
        <w:rPr>
          <w:rFonts w:asciiTheme="minorHAnsi" w:hAnsiTheme="minorHAnsi" w:cstheme="minorHAnsi"/>
          <w:iCs/>
          <w:lang w:val="en-US"/>
        </w:rPr>
        <w:t>reduc</w:t>
      </w:r>
      <w:r w:rsidR="00BD4FF2" w:rsidRPr="00A72E8D">
        <w:rPr>
          <w:rFonts w:asciiTheme="minorHAnsi" w:hAnsiTheme="minorHAnsi" w:cstheme="minorHAnsi"/>
          <w:iCs/>
          <w:lang w:val="en-US"/>
        </w:rPr>
        <w:t>e</w:t>
      </w:r>
      <w:r w:rsidR="00AC6A42" w:rsidRPr="00A72E8D">
        <w:rPr>
          <w:rFonts w:asciiTheme="minorHAnsi" w:hAnsiTheme="minorHAnsi" w:cstheme="minorHAnsi"/>
          <w:iCs/>
          <w:lang w:val="en-US"/>
        </w:rPr>
        <w:t xml:space="preserve"> the existing 16 bit “sequential ID” to 14 bits and allocating the top 2 bits to indicate the segmentation </w:t>
      </w:r>
      <w:r w:rsidR="00AC6A42" w:rsidRPr="00A72E8D">
        <w:rPr>
          <w:rFonts w:asciiTheme="minorHAnsi" w:hAnsiTheme="minorHAnsi" w:cstheme="minorHAnsi"/>
          <w:iCs/>
          <w:lang w:val="en-US"/>
        </w:rPr>
        <w:lastRenderedPageBreak/>
        <w:t>header type. The default segment type (0) aligns with the current segment header in size</w:t>
      </w:r>
      <w:r w:rsidR="009620D3" w:rsidRPr="00A72E8D">
        <w:rPr>
          <w:rFonts w:asciiTheme="minorHAnsi" w:hAnsiTheme="minorHAnsi" w:cstheme="minorHAnsi"/>
          <w:iCs/>
          <w:lang w:val="en-US"/>
        </w:rPr>
        <w:t xml:space="preserve"> defined in </w:t>
      </w:r>
      <w:r w:rsidR="009620D3" w:rsidRPr="00A72E8D">
        <w:rPr>
          <w:rFonts w:asciiTheme="minorHAnsi" w:hAnsiTheme="minorHAnsi" w:cstheme="minorHAnsi"/>
        </w:rPr>
        <w:fldChar w:fldCharType="begin"/>
      </w:r>
      <w:r w:rsidR="009620D3" w:rsidRPr="00A72E8D">
        <w:rPr>
          <w:rFonts w:asciiTheme="minorHAnsi" w:hAnsiTheme="minorHAnsi" w:cstheme="minorHAnsi"/>
        </w:rPr>
        <w:instrText xml:space="preserve"> REF _Ref207512941 \w \h </w:instrText>
      </w:r>
      <w:r w:rsidR="00A72E8D">
        <w:rPr>
          <w:rFonts w:asciiTheme="minorHAnsi" w:hAnsiTheme="minorHAnsi" w:cstheme="minorHAnsi"/>
        </w:rPr>
        <w:instrText xml:space="preserve"> \* MERGEFORMAT </w:instrText>
      </w:r>
      <w:r w:rsidR="009620D3" w:rsidRPr="00A72E8D">
        <w:rPr>
          <w:rFonts w:asciiTheme="minorHAnsi" w:hAnsiTheme="minorHAnsi" w:cstheme="minorHAnsi"/>
        </w:rPr>
      </w:r>
      <w:r w:rsidR="009620D3" w:rsidRPr="00A72E8D">
        <w:rPr>
          <w:rFonts w:asciiTheme="minorHAnsi" w:hAnsiTheme="minorHAnsi" w:cstheme="minorHAnsi"/>
        </w:rPr>
        <w:fldChar w:fldCharType="separate"/>
      </w:r>
      <w:r w:rsidR="009620D3" w:rsidRPr="00A72E8D">
        <w:rPr>
          <w:rFonts w:asciiTheme="minorHAnsi" w:hAnsiTheme="minorHAnsi" w:cstheme="minorHAnsi"/>
        </w:rPr>
        <w:t>[1]</w:t>
      </w:r>
      <w:r w:rsidR="009620D3" w:rsidRPr="00A72E8D">
        <w:rPr>
          <w:rFonts w:asciiTheme="minorHAnsi" w:hAnsiTheme="minorHAnsi" w:cstheme="minorHAnsi"/>
        </w:rPr>
        <w:fldChar w:fldCharType="end"/>
      </w:r>
      <w:r w:rsidR="00AC6A42" w:rsidRPr="00A72E8D">
        <w:rPr>
          <w:rFonts w:asciiTheme="minorHAnsi" w:hAnsiTheme="minorHAnsi" w:cstheme="minorHAnsi"/>
          <w:iCs/>
          <w:lang w:val="en-US"/>
        </w:rPr>
        <w:t xml:space="preserve">. </w:t>
      </w:r>
      <w:r w:rsidR="009620D3" w:rsidRPr="00A72E8D">
        <w:rPr>
          <w:rFonts w:asciiTheme="minorHAnsi" w:hAnsiTheme="minorHAnsi" w:cstheme="minorHAnsi"/>
          <w:iCs/>
          <w:lang w:val="en-US"/>
        </w:rPr>
        <w:t>When a</w:t>
      </w:r>
      <w:r w:rsidR="00AC6A42" w:rsidRPr="00A72E8D">
        <w:rPr>
          <w:rFonts w:asciiTheme="minorHAnsi" w:hAnsiTheme="minorHAnsi" w:cstheme="minorHAnsi"/>
          <w:iCs/>
          <w:lang w:val="en-US"/>
        </w:rPr>
        <w:t xml:space="preserve"> signed segment type (1) is </w:t>
      </w:r>
      <w:r w:rsidR="009620D3" w:rsidRPr="00A72E8D">
        <w:rPr>
          <w:rFonts w:asciiTheme="minorHAnsi" w:hAnsiTheme="minorHAnsi" w:cstheme="minorHAnsi"/>
          <w:iCs/>
          <w:lang w:val="en-US"/>
        </w:rPr>
        <w:t xml:space="preserve">required, the segment is </w:t>
      </w:r>
      <w:r w:rsidR="00AC6A42" w:rsidRPr="00A72E8D">
        <w:rPr>
          <w:rFonts w:asciiTheme="minorHAnsi" w:hAnsiTheme="minorHAnsi" w:cstheme="minorHAnsi"/>
          <w:iCs/>
          <w:lang w:val="en-US"/>
        </w:rPr>
        <w:t>appended with a Timestamp, Fingerprint and Signature after the payload.</w:t>
      </w:r>
    </w:p>
    <w:p w14:paraId="0AC803A1" w14:textId="77777777" w:rsidR="00AC6A42" w:rsidRPr="00A72E8D" w:rsidRDefault="00AC6A42" w:rsidP="00AC6A42">
      <w:pPr>
        <w:pStyle w:val="ListParagraph"/>
        <w:ind w:left="0"/>
        <w:rPr>
          <w:rFonts w:asciiTheme="minorHAnsi" w:hAnsiTheme="minorHAnsi" w:cstheme="minorHAnsi"/>
          <w:iCs/>
          <w:lang w:val="en-US"/>
        </w:rPr>
      </w:pPr>
    </w:p>
    <w:p w14:paraId="363FF71A" w14:textId="53D3FE92" w:rsidR="00AC6A42" w:rsidRPr="00A72E8D" w:rsidRDefault="00AC6A42" w:rsidP="00AC6A42">
      <w:pPr>
        <w:pStyle w:val="ListParagraph"/>
        <w:ind w:left="0"/>
        <w:rPr>
          <w:rFonts w:asciiTheme="minorHAnsi" w:hAnsiTheme="minorHAnsi" w:cstheme="minorHAnsi"/>
          <w:iCs/>
          <w:lang w:val="en-US"/>
        </w:rPr>
      </w:pPr>
      <w:r w:rsidRPr="00A72E8D">
        <w:rPr>
          <w:rFonts w:asciiTheme="minorHAnsi" w:hAnsiTheme="minorHAnsi" w:cstheme="minorHAnsi"/>
          <w:iCs/>
          <w:lang w:val="en-US"/>
        </w:rPr>
        <w:t xml:space="preserve">When calculating the signature, the Source MMSI and Destination MMSI is prepended to the input data. </w:t>
      </w:r>
      <w:r w:rsidR="009F69C7">
        <w:rPr>
          <w:rFonts w:asciiTheme="minorHAnsi" w:hAnsiTheme="minorHAnsi" w:cstheme="minorHAnsi"/>
          <w:iCs/>
          <w:lang w:val="en-US"/>
        </w:rPr>
        <w:t xml:space="preserve">This is only done for the calculation, the Source MMSI and Destination MMSI is not transmitted again, as it is already defined in the fragment headers. </w:t>
      </w:r>
      <w:r w:rsidRPr="00A72E8D">
        <w:rPr>
          <w:rFonts w:asciiTheme="minorHAnsi" w:hAnsiTheme="minorHAnsi" w:cstheme="minorHAnsi"/>
          <w:iCs/>
          <w:lang w:val="en-US"/>
        </w:rPr>
        <w:t xml:space="preserve">This </w:t>
      </w:r>
      <w:r w:rsidR="009F69C7">
        <w:rPr>
          <w:rFonts w:asciiTheme="minorHAnsi" w:hAnsiTheme="minorHAnsi" w:cstheme="minorHAnsi"/>
          <w:iCs/>
          <w:lang w:val="en-US"/>
        </w:rPr>
        <w:t xml:space="preserve">mechanism </w:t>
      </w:r>
      <w:r w:rsidRPr="00A72E8D">
        <w:rPr>
          <w:rFonts w:asciiTheme="minorHAnsi" w:hAnsiTheme="minorHAnsi" w:cstheme="minorHAnsi"/>
          <w:iCs/>
          <w:lang w:val="en-US"/>
        </w:rPr>
        <w:t>ensures the intended source and destination entities are authenticated along with the data</w:t>
      </w:r>
      <w:r w:rsidR="009F69C7">
        <w:rPr>
          <w:rFonts w:asciiTheme="minorHAnsi" w:hAnsiTheme="minorHAnsi" w:cstheme="minorHAnsi"/>
          <w:iCs/>
          <w:lang w:val="en-US"/>
        </w:rPr>
        <w:t>, without adding additional overhead</w:t>
      </w:r>
      <w:r w:rsidR="00B40938">
        <w:rPr>
          <w:rFonts w:asciiTheme="minorHAnsi" w:hAnsiTheme="minorHAnsi" w:cstheme="minorHAnsi"/>
          <w:iCs/>
          <w:lang w:val="en-US"/>
        </w:rPr>
        <w:t>.</w:t>
      </w:r>
      <w:r w:rsidR="009F69C7">
        <w:rPr>
          <w:rFonts w:asciiTheme="minorHAnsi" w:hAnsiTheme="minorHAnsi" w:cstheme="minorHAnsi"/>
          <w:iCs/>
          <w:lang w:val="en-US"/>
        </w:rPr>
        <w:t xml:space="preserve"> </w:t>
      </w:r>
    </w:p>
    <w:p w14:paraId="4EF78273" w14:textId="77777777" w:rsidR="00AC6A42" w:rsidRPr="00A72E8D" w:rsidRDefault="00AC6A42" w:rsidP="00AC6A42">
      <w:pPr>
        <w:pStyle w:val="ListParagraph"/>
        <w:ind w:left="0"/>
        <w:rPr>
          <w:rFonts w:asciiTheme="minorHAnsi" w:hAnsiTheme="minorHAnsi" w:cstheme="minorHAnsi"/>
          <w:iCs/>
          <w:lang w:val="en-US"/>
        </w:rPr>
      </w:pPr>
    </w:p>
    <w:p w14:paraId="08546619" w14:textId="673E1660" w:rsidR="00AC6A42" w:rsidRPr="00A72E8D" w:rsidRDefault="00AC6A42" w:rsidP="00AC6A42">
      <w:pPr>
        <w:pStyle w:val="ListParagraph"/>
        <w:ind w:left="0"/>
        <w:rPr>
          <w:rFonts w:asciiTheme="minorHAnsi" w:hAnsiTheme="minorHAnsi" w:cstheme="minorHAnsi"/>
          <w:iCs/>
          <w:lang w:val="en-US"/>
        </w:rPr>
      </w:pPr>
      <w:r w:rsidRPr="00A72E8D">
        <w:rPr>
          <w:rFonts w:asciiTheme="minorHAnsi" w:hAnsiTheme="minorHAnsi" w:cstheme="minorHAnsi"/>
          <w:iCs/>
          <w:lang w:val="en-US"/>
        </w:rPr>
        <w:t xml:space="preserve">It was considered to add a signature to the </w:t>
      </w:r>
      <w:r w:rsidR="00482343" w:rsidRPr="00A72E8D">
        <w:rPr>
          <w:rFonts w:asciiTheme="minorHAnsi" w:hAnsiTheme="minorHAnsi" w:cstheme="minorHAnsi"/>
          <w:iCs/>
          <w:lang w:val="en-US"/>
        </w:rPr>
        <w:t xml:space="preserve">fragment </w:t>
      </w:r>
      <w:r w:rsidRPr="00A72E8D">
        <w:rPr>
          <w:rFonts w:asciiTheme="minorHAnsi" w:hAnsiTheme="minorHAnsi" w:cstheme="minorHAnsi"/>
          <w:iCs/>
          <w:lang w:val="en-US"/>
        </w:rPr>
        <w:t xml:space="preserve">messages in </w:t>
      </w:r>
      <w:r w:rsidR="00482343" w:rsidRPr="00A72E8D">
        <w:rPr>
          <w:rFonts w:asciiTheme="minorHAnsi" w:hAnsiTheme="minorHAnsi" w:cstheme="minorHAnsi"/>
          <w:iCs/>
          <w:lang w:val="en-US"/>
        </w:rPr>
        <w:t>data sessions</w:t>
      </w:r>
      <w:r w:rsidRPr="00A72E8D">
        <w:rPr>
          <w:rFonts w:asciiTheme="minorHAnsi" w:hAnsiTheme="minorHAnsi" w:cstheme="minorHAnsi"/>
          <w:iCs/>
          <w:lang w:val="en-US"/>
        </w:rPr>
        <w:t xml:space="preserve">, but as fragments can be re-transmitted out of order and errors can also affect the number of fragments used in following transmissions, it has an impact on mapping the signature to specific fragments. </w:t>
      </w:r>
      <w:r w:rsidR="00556117">
        <w:rPr>
          <w:rFonts w:asciiTheme="minorHAnsi" w:hAnsiTheme="minorHAnsi" w:cstheme="minorHAnsi"/>
          <w:iCs/>
          <w:lang w:val="en-US"/>
        </w:rPr>
        <w:t>A further benefit of u</w:t>
      </w:r>
      <w:r w:rsidRPr="00A72E8D">
        <w:rPr>
          <w:rFonts w:asciiTheme="minorHAnsi" w:hAnsiTheme="minorHAnsi" w:cstheme="minorHAnsi"/>
          <w:iCs/>
          <w:lang w:val="en-US"/>
        </w:rPr>
        <w:t>sing the proposed Signed Segment Header</w:t>
      </w:r>
      <w:r w:rsidR="00556117">
        <w:rPr>
          <w:rFonts w:asciiTheme="minorHAnsi" w:hAnsiTheme="minorHAnsi" w:cstheme="minorHAnsi"/>
          <w:iCs/>
          <w:lang w:val="en-US"/>
        </w:rPr>
        <w:t xml:space="preserve"> is that</w:t>
      </w:r>
      <w:r w:rsidRPr="00A72E8D">
        <w:rPr>
          <w:rFonts w:asciiTheme="minorHAnsi" w:hAnsiTheme="minorHAnsi" w:cstheme="minorHAnsi"/>
          <w:iCs/>
          <w:lang w:val="en-US"/>
        </w:rPr>
        <w:t xml:space="preserve"> short messages can also be authenticated. </w:t>
      </w:r>
    </w:p>
    <w:p w14:paraId="42AE3684" w14:textId="77777777" w:rsidR="00AC6A42" w:rsidRPr="00A72E8D" w:rsidRDefault="00AC6A42" w:rsidP="00AC6A42">
      <w:pPr>
        <w:pStyle w:val="ListParagraph"/>
        <w:ind w:left="0"/>
        <w:rPr>
          <w:rFonts w:asciiTheme="minorHAnsi" w:hAnsiTheme="minorHAnsi" w:cstheme="minorHAnsi"/>
          <w:iCs/>
          <w:lang w:val="en-US"/>
        </w:rPr>
      </w:pPr>
    </w:p>
    <w:p w14:paraId="306E4364" w14:textId="21E2E738" w:rsidR="00AC6A42" w:rsidRPr="00A72E8D" w:rsidRDefault="00AC6A42" w:rsidP="00AC6A42">
      <w:pPr>
        <w:pStyle w:val="ListParagraph"/>
        <w:ind w:left="0"/>
        <w:rPr>
          <w:rFonts w:asciiTheme="minorHAnsi" w:hAnsiTheme="minorHAnsi" w:cstheme="minorHAnsi"/>
          <w:iCs/>
          <w:lang w:val="en-US"/>
        </w:rPr>
      </w:pPr>
      <w:r w:rsidRPr="00A72E8D">
        <w:rPr>
          <w:rFonts w:asciiTheme="minorHAnsi" w:hAnsiTheme="minorHAnsi" w:cstheme="minorHAnsi"/>
          <w:iCs/>
          <w:lang w:val="en-US"/>
        </w:rPr>
        <w:t xml:space="preserve">Further discussion may be needed to update </w:t>
      </w:r>
      <w:r w:rsidR="00F918EB" w:rsidRPr="00A72E8D">
        <w:rPr>
          <w:rFonts w:asciiTheme="minorHAnsi" w:hAnsiTheme="minorHAnsi" w:cstheme="minorHAnsi"/>
          <w:iCs/>
          <w:lang w:val="en-US"/>
        </w:rPr>
        <w:t>the s</w:t>
      </w:r>
      <w:r w:rsidRPr="00A72E8D">
        <w:rPr>
          <w:rFonts w:asciiTheme="minorHAnsi" w:hAnsiTheme="minorHAnsi" w:cstheme="minorHAnsi"/>
          <w:iCs/>
          <w:lang w:val="en-US"/>
        </w:rPr>
        <w:t>egment diagrams</w:t>
      </w:r>
      <w:r w:rsidR="00B40938">
        <w:rPr>
          <w:rFonts w:asciiTheme="minorHAnsi" w:hAnsiTheme="minorHAnsi" w:cstheme="minorHAnsi"/>
          <w:iCs/>
          <w:lang w:val="en-US"/>
        </w:rPr>
        <w:t xml:space="preserve"> </w:t>
      </w:r>
      <w:r w:rsidR="00B40938" w:rsidRPr="00A72E8D">
        <w:rPr>
          <w:rFonts w:asciiTheme="minorHAnsi" w:hAnsiTheme="minorHAnsi" w:cstheme="minorHAnsi"/>
          <w:iCs/>
          <w:lang w:val="en-US"/>
        </w:rPr>
        <w:t xml:space="preserve">in </w:t>
      </w:r>
      <w:r w:rsidR="00B40938" w:rsidRPr="00A72E8D">
        <w:rPr>
          <w:rFonts w:asciiTheme="minorHAnsi" w:hAnsiTheme="minorHAnsi" w:cstheme="minorHAnsi"/>
        </w:rPr>
        <w:fldChar w:fldCharType="begin"/>
      </w:r>
      <w:r w:rsidR="00B40938" w:rsidRPr="00A72E8D">
        <w:rPr>
          <w:rFonts w:asciiTheme="minorHAnsi" w:hAnsiTheme="minorHAnsi" w:cstheme="minorHAnsi"/>
        </w:rPr>
        <w:instrText xml:space="preserve"> REF _Ref207512941 \w \h </w:instrText>
      </w:r>
      <w:r w:rsidR="00B40938">
        <w:rPr>
          <w:rFonts w:asciiTheme="minorHAnsi" w:hAnsiTheme="minorHAnsi" w:cstheme="minorHAnsi"/>
        </w:rPr>
        <w:instrText xml:space="preserve"> \* MERGEFORMAT </w:instrText>
      </w:r>
      <w:r w:rsidR="00B40938" w:rsidRPr="00A72E8D">
        <w:rPr>
          <w:rFonts w:asciiTheme="minorHAnsi" w:hAnsiTheme="minorHAnsi" w:cstheme="minorHAnsi"/>
        </w:rPr>
      </w:r>
      <w:r w:rsidR="00B40938" w:rsidRPr="00A72E8D">
        <w:rPr>
          <w:rFonts w:asciiTheme="minorHAnsi" w:hAnsiTheme="minorHAnsi" w:cstheme="minorHAnsi"/>
        </w:rPr>
        <w:fldChar w:fldCharType="separate"/>
      </w:r>
      <w:r w:rsidR="00B40938" w:rsidRPr="00A72E8D">
        <w:rPr>
          <w:rFonts w:asciiTheme="minorHAnsi" w:hAnsiTheme="minorHAnsi" w:cstheme="minorHAnsi"/>
        </w:rPr>
        <w:t>[1]</w:t>
      </w:r>
      <w:r w:rsidR="00B40938" w:rsidRPr="00A72E8D">
        <w:rPr>
          <w:rFonts w:asciiTheme="minorHAnsi" w:hAnsiTheme="minorHAnsi" w:cstheme="minorHAnsi"/>
        </w:rPr>
        <w:fldChar w:fldCharType="end"/>
      </w:r>
      <w:r w:rsidRPr="00A72E8D">
        <w:rPr>
          <w:rFonts w:asciiTheme="minorHAnsi" w:hAnsiTheme="minorHAnsi" w:cstheme="minorHAnsi"/>
          <w:iCs/>
          <w:lang w:val="en-US"/>
        </w:rPr>
        <w:t>.</w:t>
      </w:r>
    </w:p>
    <w:p w14:paraId="4EB32A36" w14:textId="77777777" w:rsidR="00F918EB" w:rsidRPr="00A72E8D" w:rsidRDefault="00F918EB" w:rsidP="00AC6A42">
      <w:pPr>
        <w:pStyle w:val="ListParagraph"/>
        <w:ind w:left="0"/>
        <w:rPr>
          <w:rFonts w:asciiTheme="minorHAnsi" w:hAnsiTheme="minorHAnsi" w:cstheme="minorHAnsi"/>
          <w:iCs/>
          <w:lang w:val="en-US"/>
        </w:rPr>
      </w:pPr>
    </w:p>
    <w:p w14:paraId="5614C756" w14:textId="1801E6FF" w:rsidR="00AC6A42" w:rsidRPr="00A72E8D" w:rsidRDefault="00AA520D" w:rsidP="00A72E8D">
      <w:pPr>
        <w:pStyle w:val="ListParagraph"/>
        <w:ind w:left="0"/>
        <w:rPr>
          <w:rFonts w:asciiTheme="minorHAnsi" w:hAnsiTheme="minorHAnsi" w:cstheme="minorHAnsi"/>
          <w:iCs/>
          <w:lang w:val="en-US"/>
        </w:rPr>
      </w:pPr>
      <w:r>
        <w:rPr>
          <w:rFonts w:asciiTheme="minorHAnsi" w:hAnsiTheme="minorHAnsi" w:cstheme="minorHAnsi"/>
        </w:rPr>
        <w:t xml:space="preserve">Various individual messages in </w:t>
      </w:r>
      <w:r w:rsidRPr="00A72E8D">
        <w:rPr>
          <w:rFonts w:asciiTheme="minorHAnsi" w:hAnsiTheme="minorHAnsi" w:cstheme="minorHAnsi"/>
        </w:rPr>
        <w:fldChar w:fldCharType="begin"/>
      </w:r>
      <w:r w:rsidRPr="00A72E8D">
        <w:rPr>
          <w:rFonts w:asciiTheme="minorHAnsi" w:hAnsiTheme="minorHAnsi" w:cstheme="minorHAnsi"/>
        </w:rPr>
        <w:instrText xml:space="preserve"> REF _Ref207513883 \w \h </w:instrText>
      </w:r>
      <w:r>
        <w:rPr>
          <w:rFonts w:asciiTheme="minorHAnsi" w:hAnsiTheme="minorHAnsi" w:cstheme="minorHAnsi"/>
        </w:rPr>
        <w:instrText xml:space="preserve"> \* MERGEFORMAT </w:instrText>
      </w:r>
      <w:r w:rsidRPr="00A72E8D">
        <w:rPr>
          <w:rFonts w:asciiTheme="minorHAnsi" w:hAnsiTheme="minorHAnsi" w:cstheme="minorHAnsi"/>
        </w:rPr>
      </w:r>
      <w:r w:rsidRPr="00A72E8D">
        <w:rPr>
          <w:rFonts w:asciiTheme="minorHAnsi" w:hAnsiTheme="minorHAnsi" w:cstheme="minorHAnsi"/>
        </w:rPr>
        <w:fldChar w:fldCharType="separate"/>
      </w:r>
      <w:r w:rsidRPr="00A72E8D">
        <w:rPr>
          <w:rFonts w:asciiTheme="minorHAnsi" w:hAnsiTheme="minorHAnsi" w:cstheme="minorHAnsi"/>
        </w:rPr>
        <w:t>[2]</w:t>
      </w:r>
      <w:r w:rsidRPr="00A72E8D">
        <w:rPr>
          <w:rFonts w:asciiTheme="minorHAnsi" w:hAnsiTheme="minorHAnsi" w:cstheme="minorHAnsi"/>
        </w:rPr>
        <w:fldChar w:fldCharType="end"/>
      </w:r>
      <w:r>
        <w:rPr>
          <w:rFonts w:asciiTheme="minorHAnsi" w:hAnsiTheme="minorHAnsi" w:cstheme="minorHAnsi"/>
        </w:rPr>
        <w:t xml:space="preserve"> are defined to include a dedicated fields</w:t>
      </w:r>
      <w:r w:rsidR="001F040A">
        <w:rPr>
          <w:rFonts w:asciiTheme="minorHAnsi" w:hAnsiTheme="minorHAnsi" w:cstheme="minorHAnsi"/>
        </w:rPr>
        <w:t xml:space="preserve"> for authentication support</w:t>
      </w:r>
      <w:r>
        <w:rPr>
          <w:rFonts w:asciiTheme="minorHAnsi" w:hAnsiTheme="minorHAnsi" w:cstheme="minorHAnsi"/>
        </w:rPr>
        <w:t xml:space="preserve">. </w:t>
      </w:r>
      <w:r w:rsidR="00B234E7" w:rsidRPr="00A72E8D">
        <w:rPr>
          <w:rFonts w:asciiTheme="minorHAnsi" w:hAnsiTheme="minorHAnsi" w:cstheme="minorHAnsi"/>
          <w:iCs/>
          <w:lang w:val="en-US"/>
        </w:rPr>
        <w:t>If authentication is supported at the segment level</w:t>
      </w:r>
      <w:r w:rsidR="00430594" w:rsidRPr="00A72E8D">
        <w:rPr>
          <w:rFonts w:asciiTheme="minorHAnsi" w:hAnsiTheme="minorHAnsi" w:cstheme="minorHAnsi"/>
          <w:iCs/>
          <w:lang w:val="en-US"/>
        </w:rPr>
        <w:t xml:space="preserve">, it implies that all messages defined in </w:t>
      </w:r>
      <w:r w:rsidR="00450598" w:rsidRPr="00A72E8D">
        <w:rPr>
          <w:rFonts w:asciiTheme="minorHAnsi" w:hAnsiTheme="minorHAnsi" w:cstheme="minorHAnsi"/>
        </w:rPr>
        <w:fldChar w:fldCharType="begin"/>
      </w:r>
      <w:r w:rsidR="00450598" w:rsidRPr="00A72E8D">
        <w:rPr>
          <w:rFonts w:asciiTheme="minorHAnsi" w:hAnsiTheme="minorHAnsi" w:cstheme="minorHAnsi"/>
        </w:rPr>
        <w:instrText xml:space="preserve"> REF _Ref207513883 \w \h </w:instrText>
      </w:r>
      <w:r w:rsidR="00A72E8D">
        <w:rPr>
          <w:rFonts w:asciiTheme="minorHAnsi" w:hAnsiTheme="minorHAnsi" w:cstheme="minorHAnsi"/>
        </w:rPr>
        <w:instrText xml:space="preserve"> \* MERGEFORMAT </w:instrText>
      </w:r>
      <w:r w:rsidR="00450598" w:rsidRPr="00A72E8D">
        <w:rPr>
          <w:rFonts w:asciiTheme="minorHAnsi" w:hAnsiTheme="minorHAnsi" w:cstheme="minorHAnsi"/>
        </w:rPr>
      </w:r>
      <w:r w:rsidR="00450598" w:rsidRPr="00A72E8D">
        <w:rPr>
          <w:rFonts w:asciiTheme="minorHAnsi" w:hAnsiTheme="minorHAnsi" w:cstheme="minorHAnsi"/>
        </w:rPr>
        <w:fldChar w:fldCharType="separate"/>
      </w:r>
      <w:r w:rsidR="00450598" w:rsidRPr="00A72E8D">
        <w:rPr>
          <w:rFonts w:asciiTheme="minorHAnsi" w:hAnsiTheme="minorHAnsi" w:cstheme="minorHAnsi"/>
        </w:rPr>
        <w:t>[2]</w:t>
      </w:r>
      <w:r w:rsidR="00450598" w:rsidRPr="00A72E8D">
        <w:rPr>
          <w:rFonts w:asciiTheme="minorHAnsi" w:hAnsiTheme="minorHAnsi" w:cstheme="minorHAnsi"/>
        </w:rPr>
        <w:fldChar w:fldCharType="end"/>
      </w:r>
      <w:r w:rsidR="00BC0C8C" w:rsidRPr="00A72E8D">
        <w:rPr>
          <w:rFonts w:asciiTheme="minorHAnsi" w:hAnsiTheme="minorHAnsi" w:cstheme="minorHAnsi"/>
        </w:rPr>
        <w:t xml:space="preserve"> can be authenticated if required</w:t>
      </w:r>
      <w:r w:rsidR="00FD1F9F">
        <w:rPr>
          <w:rFonts w:asciiTheme="minorHAnsi" w:hAnsiTheme="minorHAnsi" w:cstheme="minorHAnsi"/>
        </w:rPr>
        <w:t>, and these dedicated fields can be removed.</w:t>
      </w:r>
    </w:p>
    <w:p w14:paraId="659982F6" w14:textId="52A267D8" w:rsidR="00F02686" w:rsidRDefault="009723C7" w:rsidP="009723C7">
      <w:pPr>
        <w:pStyle w:val="Heading1"/>
        <w:rPr>
          <w:lang w:val="en-US"/>
        </w:rPr>
      </w:pPr>
      <w:r>
        <w:rPr>
          <w:lang w:val="en-US"/>
        </w:rPr>
        <w:t>Proposed changes</w:t>
      </w:r>
    </w:p>
    <w:p w14:paraId="6DF116AD" w14:textId="344994C3" w:rsidR="00856847" w:rsidRPr="006B3DB0" w:rsidRDefault="00856847" w:rsidP="006B3DB0">
      <w:pPr>
        <w:pStyle w:val="BodyText"/>
      </w:pPr>
      <w:r w:rsidRPr="006B3DB0">
        <w:t xml:space="preserve">The following changes are proposed to </w:t>
      </w:r>
      <w:r w:rsidR="006B3DB0" w:rsidRPr="006B3DB0">
        <w:t>ITU-R M.2092 and IALA Guideline G1117.</w:t>
      </w:r>
      <w:r w:rsidR="000D643F">
        <w:t xml:space="preserve"> </w:t>
      </w:r>
    </w:p>
    <w:p w14:paraId="51AF623A" w14:textId="784D9525" w:rsidR="00284F1F" w:rsidRDefault="00284F1F" w:rsidP="00284F1F">
      <w:pPr>
        <w:pStyle w:val="Heading2"/>
        <w:rPr>
          <w:lang w:val="en-US" w:eastAsia="de-DE"/>
        </w:rPr>
      </w:pPr>
      <w:r>
        <w:rPr>
          <w:lang w:val="en-US" w:eastAsia="de-DE"/>
        </w:rPr>
        <w:t>ITU-R M.2092</w:t>
      </w:r>
    </w:p>
    <w:p w14:paraId="6C83FD8E" w14:textId="52957208" w:rsidR="000D643F" w:rsidRPr="000D643F" w:rsidRDefault="00892584" w:rsidP="000D643F">
      <w:pPr>
        <w:pStyle w:val="Table"/>
        <w:rPr>
          <w:rFonts w:ascii="Calibri" w:hAnsi="Calibri"/>
        </w:rPr>
      </w:pPr>
      <w:r>
        <w:rPr>
          <w:rFonts w:ascii="Calibri" w:hAnsi="Calibri"/>
        </w:rPr>
        <w:t>Proposed changes to ITU-R M.2092</w:t>
      </w:r>
    </w:p>
    <w:tbl>
      <w:tblPr>
        <w:tblStyle w:val="TableGrid"/>
        <w:tblW w:w="9527" w:type="dxa"/>
        <w:tblInd w:w="-34" w:type="dxa"/>
        <w:tblLayout w:type="fixed"/>
        <w:tblLook w:val="04A0" w:firstRow="1" w:lastRow="0" w:firstColumn="1" w:lastColumn="0" w:noHBand="0" w:noVBand="1"/>
      </w:tblPr>
      <w:tblGrid>
        <w:gridCol w:w="1114"/>
        <w:gridCol w:w="1042"/>
        <w:gridCol w:w="1134"/>
        <w:gridCol w:w="992"/>
        <w:gridCol w:w="3260"/>
        <w:gridCol w:w="1985"/>
      </w:tblGrid>
      <w:tr w:rsidR="00AA6BDF" w:rsidRPr="00AA6BDF" w14:paraId="01F38B1A" w14:textId="77777777" w:rsidTr="004F0D9C">
        <w:trPr>
          <w:cantSplit/>
          <w:trHeight w:val="446"/>
          <w:tblHeader/>
        </w:trPr>
        <w:tc>
          <w:tcPr>
            <w:tcW w:w="1114" w:type="dxa"/>
            <w:noWrap/>
            <w:hideMark/>
          </w:tcPr>
          <w:p w14:paraId="5A60C4B5" w14:textId="77777777" w:rsidR="00AA6BDF" w:rsidRPr="00AA6BDF" w:rsidRDefault="00AA6BDF" w:rsidP="00CD36FD">
            <w:pPr>
              <w:rPr>
                <w:rFonts w:asciiTheme="minorHAnsi" w:hAnsiTheme="minorHAnsi" w:cstheme="minorHAnsi"/>
                <w:b/>
                <w:bCs/>
              </w:rPr>
            </w:pPr>
            <w:r w:rsidRPr="00AA6BDF">
              <w:rPr>
                <w:rFonts w:asciiTheme="minorHAnsi" w:hAnsiTheme="minorHAnsi" w:cstheme="minorHAnsi"/>
                <w:b/>
                <w:bCs/>
              </w:rPr>
              <w:t>Comment Number:</w:t>
            </w:r>
          </w:p>
          <w:p w14:paraId="4D6738AF" w14:textId="77777777" w:rsidR="00AA6BDF" w:rsidRPr="00AA6BDF" w:rsidRDefault="00AA6BDF" w:rsidP="00CD36FD">
            <w:pPr>
              <w:rPr>
                <w:rFonts w:asciiTheme="minorHAnsi" w:hAnsiTheme="minorHAnsi" w:cstheme="minorHAnsi"/>
                <w:b/>
                <w:bCs/>
              </w:rPr>
            </w:pPr>
            <w:r w:rsidRPr="00AA6BDF">
              <w:rPr>
                <w:rFonts w:asciiTheme="minorHAnsi" w:hAnsiTheme="minorHAnsi" w:cstheme="minorHAnsi"/>
                <w:b/>
                <w:bCs/>
              </w:rPr>
              <w:t>Name-#</w:t>
            </w:r>
          </w:p>
        </w:tc>
        <w:tc>
          <w:tcPr>
            <w:tcW w:w="1042" w:type="dxa"/>
            <w:noWrap/>
            <w:hideMark/>
          </w:tcPr>
          <w:p w14:paraId="059DC90A" w14:textId="77777777" w:rsidR="00AA6BDF" w:rsidRPr="00AA6BDF" w:rsidRDefault="00AA6BDF" w:rsidP="00CD36FD">
            <w:pPr>
              <w:rPr>
                <w:rFonts w:asciiTheme="minorHAnsi" w:hAnsiTheme="minorHAnsi" w:cstheme="minorHAnsi"/>
                <w:b/>
                <w:bCs/>
              </w:rPr>
            </w:pPr>
            <w:r w:rsidRPr="00AA6BDF">
              <w:rPr>
                <w:rFonts w:asciiTheme="minorHAnsi" w:hAnsiTheme="minorHAnsi" w:cstheme="minorHAnsi"/>
                <w:b/>
                <w:bCs/>
              </w:rPr>
              <w:t>Annex / Section</w:t>
            </w:r>
          </w:p>
        </w:tc>
        <w:tc>
          <w:tcPr>
            <w:tcW w:w="1134" w:type="dxa"/>
            <w:noWrap/>
            <w:hideMark/>
          </w:tcPr>
          <w:p w14:paraId="11363D95" w14:textId="77777777" w:rsidR="00AA6BDF" w:rsidRPr="00AA6BDF" w:rsidRDefault="00AA6BDF" w:rsidP="00CD36FD">
            <w:pPr>
              <w:rPr>
                <w:rFonts w:asciiTheme="minorHAnsi" w:hAnsiTheme="minorHAnsi" w:cstheme="minorHAnsi"/>
                <w:b/>
                <w:bCs/>
              </w:rPr>
            </w:pPr>
            <w:r w:rsidRPr="00AA6BDF">
              <w:rPr>
                <w:rFonts w:asciiTheme="minorHAnsi" w:hAnsiTheme="minorHAnsi" w:cstheme="minorHAnsi"/>
                <w:b/>
                <w:bCs/>
              </w:rPr>
              <w:t>Section, Table, Figure</w:t>
            </w:r>
          </w:p>
          <w:p w14:paraId="68E53267" w14:textId="77777777" w:rsidR="00AA6BDF" w:rsidRPr="00AA6BDF" w:rsidRDefault="00AA6BDF" w:rsidP="00CD36FD">
            <w:pPr>
              <w:rPr>
                <w:rFonts w:asciiTheme="minorHAnsi" w:hAnsiTheme="minorHAnsi" w:cstheme="minorHAnsi"/>
                <w:b/>
                <w:bCs/>
              </w:rPr>
            </w:pPr>
          </w:p>
        </w:tc>
        <w:tc>
          <w:tcPr>
            <w:tcW w:w="992" w:type="dxa"/>
            <w:noWrap/>
            <w:hideMark/>
          </w:tcPr>
          <w:p w14:paraId="3BCB78E1" w14:textId="77777777" w:rsidR="00AA6BDF" w:rsidRPr="00AA6BDF" w:rsidRDefault="00AA6BDF" w:rsidP="00CD36FD">
            <w:pPr>
              <w:rPr>
                <w:rFonts w:asciiTheme="minorHAnsi" w:hAnsiTheme="minorHAnsi" w:cstheme="minorHAnsi"/>
                <w:b/>
                <w:bCs/>
              </w:rPr>
            </w:pPr>
            <w:r w:rsidRPr="00AA6BDF">
              <w:rPr>
                <w:rFonts w:asciiTheme="minorHAnsi" w:hAnsiTheme="minorHAnsi" w:cstheme="minorHAnsi"/>
                <w:b/>
                <w:bCs/>
              </w:rPr>
              <w:t>Type of change</w:t>
            </w:r>
          </w:p>
        </w:tc>
        <w:tc>
          <w:tcPr>
            <w:tcW w:w="3260" w:type="dxa"/>
            <w:noWrap/>
            <w:hideMark/>
          </w:tcPr>
          <w:p w14:paraId="07E912F4" w14:textId="77777777" w:rsidR="00AA6BDF" w:rsidRPr="00AA6BDF" w:rsidRDefault="00AA6BDF" w:rsidP="00CD36FD">
            <w:pPr>
              <w:rPr>
                <w:rFonts w:asciiTheme="minorHAnsi" w:hAnsiTheme="minorHAnsi" w:cstheme="minorHAnsi"/>
                <w:b/>
                <w:bCs/>
              </w:rPr>
            </w:pPr>
            <w:r w:rsidRPr="00AA6BDF">
              <w:rPr>
                <w:rFonts w:asciiTheme="minorHAnsi" w:hAnsiTheme="minorHAnsi" w:cstheme="minorHAnsi"/>
                <w:b/>
                <w:bCs/>
              </w:rPr>
              <w:t>Reason for the change, or what you want to accomplish</w:t>
            </w:r>
          </w:p>
        </w:tc>
        <w:tc>
          <w:tcPr>
            <w:tcW w:w="1985" w:type="dxa"/>
            <w:noWrap/>
            <w:hideMark/>
          </w:tcPr>
          <w:p w14:paraId="1388CB7F" w14:textId="519342B5" w:rsidR="00AA6BDF" w:rsidRPr="00AA6BDF" w:rsidRDefault="00AA6BDF" w:rsidP="00CD36FD">
            <w:pPr>
              <w:rPr>
                <w:rFonts w:asciiTheme="minorHAnsi" w:hAnsiTheme="minorHAnsi" w:cstheme="minorHAnsi"/>
                <w:b/>
                <w:bCs/>
              </w:rPr>
            </w:pPr>
            <w:r w:rsidRPr="00AA6BDF">
              <w:rPr>
                <w:rFonts w:asciiTheme="minorHAnsi" w:hAnsiTheme="minorHAnsi" w:cstheme="minorHAnsi"/>
                <w:b/>
                <w:bCs/>
              </w:rPr>
              <w:t>Proposed change to ITU-R M.2092-1</w:t>
            </w:r>
          </w:p>
        </w:tc>
      </w:tr>
      <w:tr w:rsidR="00AA6BDF" w:rsidRPr="00AA6BDF" w14:paraId="044CE856" w14:textId="77777777" w:rsidTr="004F0D9C">
        <w:trPr>
          <w:cantSplit/>
          <w:trHeight w:val="1500"/>
        </w:trPr>
        <w:tc>
          <w:tcPr>
            <w:tcW w:w="1114" w:type="dxa"/>
          </w:tcPr>
          <w:p w14:paraId="772C0E41" w14:textId="77777777" w:rsidR="00AA6BDF" w:rsidRPr="00AA6BDF" w:rsidRDefault="00AA6BDF" w:rsidP="00CD36FD">
            <w:pPr>
              <w:rPr>
                <w:rFonts w:asciiTheme="minorHAnsi" w:hAnsiTheme="minorHAnsi" w:cstheme="minorHAnsi"/>
                <w:iCs/>
              </w:rPr>
            </w:pPr>
            <w:r w:rsidRPr="00AA6BDF">
              <w:rPr>
                <w:rFonts w:asciiTheme="minorHAnsi" w:hAnsiTheme="minorHAnsi" w:cstheme="minorHAnsi"/>
                <w:iCs/>
              </w:rPr>
              <w:t>SP-1</w:t>
            </w:r>
          </w:p>
        </w:tc>
        <w:tc>
          <w:tcPr>
            <w:tcW w:w="1042" w:type="dxa"/>
          </w:tcPr>
          <w:p w14:paraId="58B54C47" w14:textId="1AE14076" w:rsidR="00AA6BDF" w:rsidRPr="00AA6BDF" w:rsidRDefault="00147D89" w:rsidP="009B24EC">
            <w:pPr>
              <w:rPr>
                <w:rFonts w:asciiTheme="minorHAnsi" w:hAnsiTheme="minorHAnsi" w:cstheme="minorHAnsi"/>
                <w:iCs/>
              </w:rPr>
            </w:pPr>
            <w:r>
              <w:rPr>
                <w:rFonts w:asciiTheme="minorHAnsi" w:hAnsiTheme="minorHAnsi" w:cstheme="minorHAnsi"/>
              </w:rPr>
              <w:t>4</w:t>
            </w:r>
          </w:p>
        </w:tc>
        <w:tc>
          <w:tcPr>
            <w:tcW w:w="1134" w:type="dxa"/>
          </w:tcPr>
          <w:p w14:paraId="3E3C216D" w14:textId="77777777" w:rsidR="00AA6BDF" w:rsidRPr="00AA6BDF" w:rsidRDefault="00AA6BDF" w:rsidP="00CD36FD">
            <w:pPr>
              <w:rPr>
                <w:rFonts w:asciiTheme="minorHAnsi" w:hAnsiTheme="minorHAnsi" w:cstheme="minorHAnsi"/>
                <w:iCs/>
              </w:rPr>
            </w:pPr>
            <w:r w:rsidRPr="00AA6BDF">
              <w:rPr>
                <w:rFonts w:asciiTheme="minorHAnsi" w:hAnsiTheme="minorHAnsi" w:cstheme="minorHAnsi"/>
                <w:iCs/>
              </w:rPr>
              <w:t>4.15</w:t>
            </w:r>
          </w:p>
        </w:tc>
        <w:tc>
          <w:tcPr>
            <w:tcW w:w="992" w:type="dxa"/>
          </w:tcPr>
          <w:p w14:paraId="23DB2013" w14:textId="77777777" w:rsidR="00AA6BDF" w:rsidRPr="00AA6BDF" w:rsidRDefault="00AA6BDF" w:rsidP="00CD36FD">
            <w:pPr>
              <w:rPr>
                <w:rFonts w:asciiTheme="minorHAnsi" w:hAnsiTheme="minorHAnsi" w:cstheme="minorHAnsi"/>
                <w:iCs/>
              </w:rPr>
            </w:pPr>
            <w:r w:rsidRPr="00AA6BDF">
              <w:rPr>
                <w:rFonts w:asciiTheme="minorHAnsi" w:hAnsiTheme="minorHAnsi" w:cstheme="minorHAnsi"/>
                <w:iCs/>
              </w:rPr>
              <w:t>Tech.</w:t>
            </w:r>
          </w:p>
        </w:tc>
        <w:tc>
          <w:tcPr>
            <w:tcW w:w="3260" w:type="dxa"/>
          </w:tcPr>
          <w:p w14:paraId="286A4BB3" w14:textId="77777777" w:rsidR="00AA6BDF" w:rsidRPr="00AA6BDF" w:rsidRDefault="00AA6BDF" w:rsidP="00CD36FD">
            <w:pPr>
              <w:rPr>
                <w:rFonts w:asciiTheme="minorHAnsi" w:hAnsiTheme="minorHAnsi" w:cstheme="minorHAnsi"/>
                <w:iCs/>
                <w:lang w:val="en-US"/>
              </w:rPr>
            </w:pPr>
            <w:r w:rsidRPr="00AA6BDF">
              <w:rPr>
                <w:rFonts w:asciiTheme="minorHAnsi" w:hAnsiTheme="minorHAnsi" w:cstheme="minorHAnsi"/>
                <w:iCs/>
                <w:lang w:val="en-US"/>
              </w:rPr>
              <w:t>Introduction of Fingerprint to find digital certificate for a signature.</w:t>
            </w:r>
          </w:p>
        </w:tc>
        <w:tc>
          <w:tcPr>
            <w:tcW w:w="1985" w:type="dxa"/>
          </w:tcPr>
          <w:p w14:paraId="10E6E0DB" w14:textId="77777777" w:rsidR="00AA6BDF" w:rsidRPr="00AA6BDF" w:rsidRDefault="00AA6BDF" w:rsidP="00CD36FD">
            <w:pPr>
              <w:rPr>
                <w:rFonts w:asciiTheme="minorHAnsi" w:hAnsiTheme="minorHAnsi" w:cstheme="minorHAnsi"/>
                <w:iCs/>
                <w:lang w:val="en-US"/>
              </w:rPr>
            </w:pPr>
            <w:r w:rsidRPr="00AA6BDF">
              <w:rPr>
                <w:rFonts w:asciiTheme="minorHAnsi" w:hAnsiTheme="minorHAnsi" w:cstheme="minorHAnsi"/>
                <w:iCs/>
                <w:lang w:val="en-US"/>
              </w:rPr>
              <w:t>See below</w:t>
            </w:r>
          </w:p>
        </w:tc>
      </w:tr>
      <w:tr w:rsidR="00AA6BDF" w:rsidRPr="00AA6BDF" w14:paraId="6ABEE630" w14:textId="77777777" w:rsidTr="004F0D9C">
        <w:trPr>
          <w:cantSplit/>
          <w:trHeight w:val="900"/>
        </w:trPr>
        <w:tc>
          <w:tcPr>
            <w:tcW w:w="1114" w:type="dxa"/>
          </w:tcPr>
          <w:p w14:paraId="1579D641" w14:textId="77777777" w:rsidR="00AA6BDF" w:rsidRPr="00AA6BDF" w:rsidRDefault="00AA6BDF" w:rsidP="00CD36FD">
            <w:pPr>
              <w:rPr>
                <w:rFonts w:asciiTheme="minorHAnsi" w:hAnsiTheme="minorHAnsi" w:cstheme="minorHAnsi"/>
                <w:iCs/>
              </w:rPr>
            </w:pPr>
            <w:r w:rsidRPr="00AA6BDF">
              <w:rPr>
                <w:rFonts w:asciiTheme="minorHAnsi" w:hAnsiTheme="minorHAnsi" w:cstheme="minorHAnsi"/>
                <w:iCs/>
              </w:rPr>
              <w:t>SP-2</w:t>
            </w:r>
          </w:p>
        </w:tc>
        <w:tc>
          <w:tcPr>
            <w:tcW w:w="1042" w:type="dxa"/>
          </w:tcPr>
          <w:p w14:paraId="422585B3" w14:textId="534C34B6" w:rsidR="009B24EC" w:rsidRPr="00AA6BDF" w:rsidRDefault="00147D89" w:rsidP="00CD36FD">
            <w:pPr>
              <w:rPr>
                <w:rFonts w:asciiTheme="minorHAnsi" w:hAnsiTheme="minorHAnsi" w:cstheme="minorHAnsi"/>
              </w:rPr>
            </w:pPr>
            <w:r>
              <w:rPr>
                <w:rFonts w:asciiTheme="minorHAnsi" w:hAnsiTheme="minorHAnsi" w:cstheme="minorHAnsi"/>
              </w:rPr>
              <w:t>4</w:t>
            </w:r>
          </w:p>
        </w:tc>
        <w:tc>
          <w:tcPr>
            <w:tcW w:w="1134" w:type="dxa"/>
          </w:tcPr>
          <w:p w14:paraId="3486EE48" w14:textId="77777777" w:rsidR="00AA6BDF" w:rsidRPr="00AA6BDF" w:rsidRDefault="00AA6BDF" w:rsidP="00CD36FD">
            <w:pPr>
              <w:rPr>
                <w:rFonts w:asciiTheme="minorHAnsi" w:hAnsiTheme="minorHAnsi" w:cstheme="minorHAnsi"/>
                <w:lang w:val="en-US"/>
              </w:rPr>
            </w:pPr>
            <w:r w:rsidRPr="00AA6BDF">
              <w:rPr>
                <w:rFonts w:asciiTheme="minorHAnsi" w:hAnsiTheme="minorHAnsi" w:cstheme="minorHAnsi"/>
                <w:lang w:val="en-US"/>
              </w:rPr>
              <w:t>Table 43</w:t>
            </w:r>
          </w:p>
        </w:tc>
        <w:tc>
          <w:tcPr>
            <w:tcW w:w="992" w:type="dxa"/>
          </w:tcPr>
          <w:p w14:paraId="37701A39" w14:textId="77777777" w:rsidR="00AA6BDF" w:rsidRPr="00AA6BDF" w:rsidRDefault="00AA6BDF" w:rsidP="00CD36FD">
            <w:pPr>
              <w:rPr>
                <w:rFonts w:asciiTheme="minorHAnsi" w:hAnsiTheme="minorHAnsi" w:cstheme="minorHAnsi"/>
              </w:rPr>
            </w:pPr>
            <w:r w:rsidRPr="00AA6BDF">
              <w:rPr>
                <w:rFonts w:asciiTheme="minorHAnsi" w:hAnsiTheme="minorHAnsi" w:cstheme="minorHAnsi"/>
              </w:rPr>
              <w:t>Tech.</w:t>
            </w:r>
          </w:p>
        </w:tc>
        <w:tc>
          <w:tcPr>
            <w:tcW w:w="3260" w:type="dxa"/>
          </w:tcPr>
          <w:p w14:paraId="62AABCEB" w14:textId="77777777" w:rsidR="00AA6BDF" w:rsidRPr="00AA6BDF" w:rsidRDefault="00AA6BDF" w:rsidP="00CD36FD">
            <w:pPr>
              <w:rPr>
                <w:rFonts w:asciiTheme="minorHAnsi" w:hAnsiTheme="minorHAnsi" w:cstheme="minorHAnsi"/>
                <w:lang w:val="en-US"/>
              </w:rPr>
            </w:pPr>
            <w:r w:rsidRPr="00AA6BDF">
              <w:rPr>
                <w:rFonts w:asciiTheme="minorHAnsi" w:hAnsiTheme="minorHAnsi" w:cstheme="minorHAnsi"/>
                <w:lang w:val="en-US"/>
              </w:rPr>
              <w:t>TBB payload addition of fingerprint</w:t>
            </w:r>
          </w:p>
        </w:tc>
        <w:tc>
          <w:tcPr>
            <w:tcW w:w="1985" w:type="dxa"/>
          </w:tcPr>
          <w:p w14:paraId="4B1E76C3" w14:textId="77777777" w:rsidR="00AA6BDF" w:rsidRPr="00AA6BDF" w:rsidRDefault="00AA6BDF" w:rsidP="00CD36FD">
            <w:pPr>
              <w:rPr>
                <w:rFonts w:asciiTheme="minorHAnsi" w:hAnsiTheme="minorHAnsi" w:cstheme="minorHAnsi"/>
                <w:lang w:val="en-US"/>
              </w:rPr>
            </w:pPr>
            <w:r w:rsidRPr="00AA6BDF">
              <w:rPr>
                <w:rFonts w:asciiTheme="minorHAnsi" w:hAnsiTheme="minorHAnsi" w:cstheme="minorHAnsi"/>
                <w:lang w:val="en-US"/>
              </w:rPr>
              <w:t>See below</w:t>
            </w:r>
          </w:p>
        </w:tc>
      </w:tr>
      <w:tr w:rsidR="00AA6BDF" w:rsidRPr="00AA6BDF" w14:paraId="16E34629" w14:textId="77777777" w:rsidTr="004F0D9C">
        <w:trPr>
          <w:cantSplit/>
          <w:trHeight w:val="900"/>
        </w:trPr>
        <w:tc>
          <w:tcPr>
            <w:tcW w:w="1114" w:type="dxa"/>
          </w:tcPr>
          <w:p w14:paraId="3891A6FD" w14:textId="77777777" w:rsidR="00AA6BDF" w:rsidRPr="00AA6BDF" w:rsidRDefault="00AA6BDF" w:rsidP="00CD36FD">
            <w:pPr>
              <w:rPr>
                <w:rFonts w:asciiTheme="minorHAnsi" w:hAnsiTheme="minorHAnsi" w:cstheme="minorHAnsi"/>
                <w:iCs/>
              </w:rPr>
            </w:pPr>
            <w:r w:rsidRPr="00AA6BDF">
              <w:rPr>
                <w:rFonts w:asciiTheme="minorHAnsi" w:hAnsiTheme="minorHAnsi" w:cstheme="minorHAnsi"/>
                <w:iCs/>
              </w:rPr>
              <w:t>SP-3</w:t>
            </w:r>
          </w:p>
        </w:tc>
        <w:tc>
          <w:tcPr>
            <w:tcW w:w="1042" w:type="dxa"/>
          </w:tcPr>
          <w:p w14:paraId="519E029C" w14:textId="77777777" w:rsidR="00AA6BDF" w:rsidRPr="00AA6BDF" w:rsidRDefault="00AA6BDF" w:rsidP="00CD36FD">
            <w:pPr>
              <w:rPr>
                <w:rFonts w:asciiTheme="minorHAnsi" w:hAnsiTheme="minorHAnsi" w:cstheme="minorHAnsi"/>
              </w:rPr>
            </w:pPr>
            <w:r w:rsidRPr="00AA6BDF">
              <w:rPr>
                <w:rFonts w:asciiTheme="minorHAnsi" w:hAnsiTheme="minorHAnsi" w:cstheme="minorHAnsi"/>
              </w:rPr>
              <w:t>5</w:t>
            </w:r>
          </w:p>
        </w:tc>
        <w:tc>
          <w:tcPr>
            <w:tcW w:w="1134" w:type="dxa"/>
          </w:tcPr>
          <w:p w14:paraId="35D70718" w14:textId="77777777" w:rsidR="00AA6BDF" w:rsidRPr="00AA6BDF" w:rsidRDefault="00AA6BDF" w:rsidP="00CD36FD">
            <w:pPr>
              <w:rPr>
                <w:rFonts w:asciiTheme="minorHAnsi" w:hAnsiTheme="minorHAnsi" w:cstheme="minorHAnsi"/>
                <w:lang w:val="en-US"/>
              </w:rPr>
            </w:pPr>
            <w:r w:rsidRPr="00AA6BDF">
              <w:rPr>
                <w:rFonts w:asciiTheme="minorHAnsi" w:hAnsiTheme="minorHAnsi" w:cstheme="minorHAnsi"/>
                <w:lang w:val="en-US"/>
              </w:rPr>
              <w:t>Table 69</w:t>
            </w:r>
          </w:p>
        </w:tc>
        <w:tc>
          <w:tcPr>
            <w:tcW w:w="992" w:type="dxa"/>
          </w:tcPr>
          <w:p w14:paraId="1537F731" w14:textId="77777777" w:rsidR="00AA6BDF" w:rsidRPr="00AA6BDF" w:rsidRDefault="00AA6BDF" w:rsidP="00CD36FD">
            <w:pPr>
              <w:rPr>
                <w:rFonts w:asciiTheme="minorHAnsi" w:hAnsiTheme="minorHAnsi" w:cstheme="minorHAnsi"/>
              </w:rPr>
            </w:pPr>
            <w:r w:rsidRPr="00AA6BDF">
              <w:rPr>
                <w:rFonts w:asciiTheme="minorHAnsi" w:hAnsiTheme="minorHAnsi" w:cstheme="minorHAnsi"/>
              </w:rPr>
              <w:t>Tech.</w:t>
            </w:r>
          </w:p>
        </w:tc>
        <w:tc>
          <w:tcPr>
            <w:tcW w:w="3260" w:type="dxa"/>
          </w:tcPr>
          <w:p w14:paraId="1F12D39E" w14:textId="77777777" w:rsidR="00AA6BDF" w:rsidRPr="00AA6BDF" w:rsidRDefault="00AA6BDF" w:rsidP="00CD36FD">
            <w:pPr>
              <w:rPr>
                <w:rFonts w:asciiTheme="minorHAnsi" w:hAnsiTheme="minorHAnsi" w:cstheme="minorHAnsi"/>
                <w:lang w:val="en-US"/>
              </w:rPr>
            </w:pPr>
            <w:r w:rsidRPr="00AA6BDF">
              <w:rPr>
                <w:rFonts w:asciiTheme="minorHAnsi" w:hAnsiTheme="minorHAnsi" w:cstheme="minorHAnsi"/>
                <w:lang w:val="en-US"/>
              </w:rPr>
              <w:t>SBB Fragment 5: addition of fingerprint</w:t>
            </w:r>
          </w:p>
        </w:tc>
        <w:tc>
          <w:tcPr>
            <w:tcW w:w="1985" w:type="dxa"/>
          </w:tcPr>
          <w:p w14:paraId="304D0C72" w14:textId="77777777" w:rsidR="00AA6BDF" w:rsidRPr="00AA6BDF" w:rsidRDefault="00AA6BDF" w:rsidP="00CD36FD">
            <w:pPr>
              <w:rPr>
                <w:rFonts w:asciiTheme="minorHAnsi" w:hAnsiTheme="minorHAnsi" w:cstheme="minorHAnsi"/>
                <w:lang w:val="en-US"/>
              </w:rPr>
            </w:pPr>
            <w:r w:rsidRPr="00AA6BDF">
              <w:rPr>
                <w:rFonts w:asciiTheme="minorHAnsi" w:hAnsiTheme="minorHAnsi" w:cstheme="minorHAnsi"/>
                <w:lang w:val="en-US"/>
              </w:rPr>
              <w:t>See below</w:t>
            </w:r>
          </w:p>
        </w:tc>
      </w:tr>
      <w:tr w:rsidR="007F7F48" w:rsidRPr="00AA6BDF" w14:paraId="10287210" w14:textId="77777777" w:rsidTr="004F0D9C">
        <w:trPr>
          <w:cantSplit/>
          <w:trHeight w:val="900"/>
        </w:trPr>
        <w:tc>
          <w:tcPr>
            <w:tcW w:w="1114" w:type="dxa"/>
          </w:tcPr>
          <w:p w14:paraId="5D19C135" w14:textId="4B53C69E" w:rsidR="007F7F48" w:rsidRPr="007F7F48" w:rsidRDefault="007F7F48" w:rsidP="007F7F48">
            <w:pPr>
              <w:rPr>
                <w:rFonts w:asciiTheme="minorHAnsi" w:hAnsiTheme="minorHAnsi" w:cstheme="minorHAnsi"/>
              </w:rPr>
            </w:pPr>
            <w:r w:rsidRPr="007F7F48">
              <w:rPr>
                <w:rFonts w:asciiTheme="minorHAnsi" w:hAnsiTheme="minorHAnsi" w:cstheme="minorHAnsi"/>
              </w:rPr>
              <w:t>CML-1</w:t>
            </w:r>
          </w:p>
        </w:tc>
        <w:tc>
          <w:tcPr>
            <w:tcW w:w="1042" w:type="dxa"/>
          </w:tcPr>
          <w:p w14:paraId="40160910" w14:textId="5C5F6C78" w:rsidR="007F7F48" w:rsidRPr="007F7F48" w:rsidRDefault="007F7F48" w:rsidP="007F7F48">
            <w:pPr>
              <w:rPr>
                <w:rFonts w:asciiTheme="minorHAnsi" w:hAnsiTheme="minorHAnsi" w:cstheme="minorHAnsi"/>
              </w:rPr>
            </w:pPr>
            <w:r w:rsidRPr="007F7F48">
              <w:rPr>
                <w:rFonts w:asciiTheme="minorHAnsi" w:hAnsiTheme="minorHAnsi" w:cstheme="minorHAnsi"/>
              </w:rPr>
              <w:t>4</w:t>
            </w:r>
          </w:p>
        </w:tc>
        <w:tc>
          <w:tcPr>
            <w:tcW w:w="1134" w:type="dxa"/>
          </w:tcPr>
          <w:p w14:paraId="2866797D" w14:textId="53D12E94" w:rsidR="007F7F48" w:rsidRPr="007F7F48" w:rsidRDefault="007F7F48" w:rsidP="007F7F48">
            <w:pPr>
              <w:rPr>
                <w:rFonts w:asciiTheme="minorHAnsi" w:hAnsiTheme="minorHAnsi" w:cstheme="minorHAnsi"/>
                <w:lang w:val="en-US"/>
              </w:rPr>
            </w:pPr>
            <w:r w:rsidRPr="007F7F48">
              <w:rPr>
                <w:rFonts w:asciiTheme="minorHAnsi" w:hAnsiTheme="minorHAnsi" w:cstheme="minorHAnsi"/>
              </w:rPr>
              <w:t>Section 4.29.1</w:t>
            </w:r>
          </w:p>
        </w:tc>
        <w:tc>
          <w:tcPr>
            <w:tcW w:w="992" w:type="dxa"/>
          </w:tcPr>
          <w:p w14:paraId="7E4F7F9B" w14:textId="1AF4CEB1" w:rsidR="007F7F48" w:rsidRPr="007F7F48" w:rsidRDefault="007F7F48" w:rsidP="007F7F48">
            <w:pPr>
              <w:rPr>
                <w:rFonts w:asciiTheme="minorHAnsi" w:hAnsiTheme="minorHAnsi" w:cstheme="minorHAnsi"/>
              </w:rPr>
            </w:pPr>
            <w:r w:rsidRPr="007F7F48">
              <w:rPr>
                <w:rFonts w:asciiTheme="minorHAnsi" w:hAnsiTheme="minorHAnsi" w:cstheme="minorHAnsi"/>
              </w:rPr>
              <w:t>Tech.</w:t>
            </w:r>
          </w:p>
        </w:tc>
        <w:tc>
          <w:tcPr>
            <w:tcW w:w="3260" w:type="dxa"/>
          </w:tcPr>
          <w:p w14:paraId="4ADF5D49" w14:textId="3CAA177F" w:rsidR="007F7F48" w:rsidRPr="007F7F48" w:rsidRDefault="007F7F48" w:rsidP="007F7F48">
            <w:pPr>
              <w:rPr>
                <w:rFonts w:asciiTheme="minorHAnsi" w:hAnsiTheme="minorHAnsi" w:cstheme="minorHAnsi"/>
                <w:lang w:val="en-US"/>
              </w:rPr>
            </w:pPr>
            <w:r w:rsidRPr="007F7F48">
              <w:rPr>
                <w:rFonts w:asciiTheme="minorHAnsi" w:hAnsiTheme="minorHAnsi" w:cstheme="minorHAnsi"/>
                <w:lang w:val="en-US"/>
              </w:rPr>
              <w:t>Introduction of optional signed segment header, to support authentication at the VDES Link Layer.</w:t>
            </w:r>
          </w:p>
        </w:tc>
        <w:tc>
          <w:tcPr>
            <w:tcW w:w="1985" w:type="dxa"/>
          </w:tcPr>
          <w:p w14:paraId="760A9CA6" w14:textId="645429A4" w:rsidR="007F7F48" w:rsidRPr="007F7F48" w:rsidRDefault="007F7F48" w:rsidP="007F7F48">
            <w:pPr>
              <w:rPr>
                <w:rFonts w:asciiTheme="minorHAnsi" w:hAnsiTheme="minorHAnsi" w:cstheme="minorHAnsi"/>
                <w:lang w:val="en-US"/>
              </w:rPr>
            </w:pPr>
            <w:r w:rsidRPr="007F7F48">
              <w:rPr>
                <w:rFonts w:asciiTheme="minorHAnsi" w:hAnsiTheme="minorHAnsi" w:cstheme="minorHAnsi"/>
                <w:lang w:val="en-US"/>
              </w:rPr>
              <w:t>See below</w:t>
            </w:r>
          </w:p>
        </w:tc>
      </w:tr>
    </w:tbl>
    <w:p w14:paraId="49BB77A1" w14:textId="77777777" w:rsidR="00AA6BDF" w:rsidRPr="00AA6BDF" w:rsidRDefault="00AA6BDF" w:rsidP="00AA6BDF">
      <w:pPr>
        <w:pStyle w:val="BodyText"/>
        <w:rPr>
          <w:lang w:val="en-US" w:eastAsia="de-DE"/>
        </w:rPr>
      </w:pPr>
    </w:p>
    <w:p w14:paraId="0AE52F12" w14:textId="4D117B1C" w:rsidR="00074AE8" w:rsidRPr="007E496C" w:rsidRDefault="00074AE8" w:rsidP="00C37858">
      <w:pPr>
        <w:pStyle w:val="Heading3"/>
        <w:numPr>
          <w:ilvl w:val="0"/>
          <w:numId w:val="0"/>
        </w:numPr>
        <w:ind w:left="992" w:hanging="992"/>
      </w:pPr>
      <w:bookmarkStart w:id="3" w:name="_Ref207619659"/>
      <w:bookmarkStart w:id="4" w:name="_Ref35525411"/>
      <w:bookmarkStart w:id="5" w:name="_Ref35525445"/>
      <w:bookmarkStart w:id="6" w:name="_Toc35545425"/>
      <w:bookmarkStart w:id="7" w:name="_Toc89869314"/>
      <w:bookmarkStart w:id="8" w:name="_Toc89870092"/>
      <w:bookmarkStart w:id="9" w:name="_Toc89870456"/>
      <w:bookmarkStart w:id="10" w:name="_Toc89870970"/>
      <w:r w:rsidRPr="007E496C">
        <w:t>SP-1</w:t>
      </w:r>
      <w:bookmarkEnd w:id="3"/>
    </w:p>
    <w:p w14:paraId="557499D8" w14:textId="7D3F9287" w:rsidR="001B60ED" w:rsidRPr="00071CBF" w:rsidRDefault="004A2AAB" w:rsidP="004A2AAB">
      <w:pPr>
        <w:pStyle w:val="BodyText"/>
        <w:rPr>
          <w:ins w:id="11" w:author="Author"/>
          <w:rFonts w:ascii="Times New Roman" w:hAnsi="Times New Roman" w:cs="Times New Roman"/>
          <w:b/>
          <w:bCs/>
          <w:lang w:val="en-US"/>
        </w:rPr>
      </w:pPr>
      <w:r w:rsidRPr="00071CBF">
        <w:rPr>
          <w:rFonts w:ascii="Times New Roman" w:hAnsi="Times New Roman" w:cs="Times New Roman"/>
          <w:b/>
          <w:bCs/>
          <w:lang w:val="en-US"/>
        </w:rPr>
        <w:t>4.15</w:t>
      </w:r>
      <w:r w:rsidRPr="00071CBF">
        <w:rPr>
          <w:rFonts w:ascii="Times New Roman" w:hAnsi="Times New Roman" w:cs="Times New Roman"/>
          <w:b/>
          <w:bCs/>
          <w:lang w:val="en-US"/>
        </w:rPr>
        <w:tab/>
        <w:t xml:space="preserve">Digital signature of </w:t>
      </w:r>
      <w:del w:id="12" w:author="Author">
        <w:r w:rsidRPr="00071CBF" w:rsidDel="00370C46">
          <w:rPr>
            <w:rFonts w:ascii="Times New Roman" w:hAnsi="Times New Roman" w:cs="Times New Roman"/>
            <w:b/>
            <w:bCs/>
            <w:lang w:val="en-US"/>
          </w:rPr>
          <w:delText>bulletin board</w:delText>
        </w:r>
      </w:del>
      <w:bookmarkEnd w:id="4"/>
      <w:bookmarkEnd w:id="5"/>
      <w:bookmarkEnd w:id="6"/>
      <w:bookmarkEnd w:id="7"/>
      <w:bookmarkEnd w:id="8"/>
      <w:bookmarkEnd w:id="9"/>
      <w:bookmarkEnd w:id="10"/>
      <w:ins w:id="13" w:author="Author">
        <w:r w:rsidRPr="00071CBF">
          <w:rPr>
            <w:rFonts w:ascii="Times New Roman" w:hAnsi="Times New Roman" w:cs="Times New Roman"/>
            <w:b/>
            <w:bCs/>
            <w:lang w:val="en-US"/>
          </w:rPr>
          <w:t>messages</w:t>
        </w:r>
      </w:ins>
    </w:p>
    <w:p w14:paraId="3D8BD619" w14:textId="78D66F31" w:rsidR="002757DE" w:rsidRPr="005D48D5" w:rsidRDefault="002757DE" w:rsidP="00EF3B00">
      <w:pPr>
        <w:spacing w:after="120"/>
        <w:rPr>
          <w:rFonts w:ascii="Times New Roman" w:hAnsi="Times New Roman" w:cs="Times New Roman"/>
          <w:lang w:val="en-US"/>
        </w:rPr>
      </w:pPr>
      <w:r w:rsidRPr="005D48D5">
        <w:rPr>
          <w:rFonts w:ascii="Times New Roman" w:hAnsi="Times New Roman" w:cs="Times New Roman"/>
          <w:lang w:val="en-US"/>
        </w:rPr>
        <w:t>It is assumed that a public key infrastructure (PKI) is established with an international organization capable of acting</w:t>
      </w:r>
      <w:r w:rsidRPr="005D48D5">
        <w:rPr>
          <w:rFonts w:ascii="Times New Roman" w:hAnsi="Times New Roman" w:cs="Times New Roman"/>
          <w:u w:val="single"/>
          <w:lang w:val="en-US"/>
        </w:rPr>
        <w:t xml:space="preserve"> </w:t>
      </w:r>
      <w:r w:rsidRPr="005D48D5">
        <w:rPr>
          <w:rFonts w:ascii="Times New Roman" w:hAnsi="Times New Roman" w:cs="Times New Roman"/>
          <w:lang w:val="en-US"/>
        </w:rPr>
        <w:t xml:space="preserve">as certificate authority (CA), and that Recommendation ITU-T X.509 (10/2016) is used for public key certificates and the PKI implementation. </w:t>
      </w:r>
      <w:del w:id="14" w:author="Author">
        <w:r w:rsidRPr="005D48D5" w:rsidDel="00370C46">
          <w:rPr>
            <w:rFonts w:ascii="Times New Roman" w:hAnsi="Times New Roman" w:cs="Times New Roman"/>
            <w:lang w:val="en-US"/>
          </w:rPr>
          <w:delText xml:space="preserve">The PKI will serve several systems and among these VDES. </w:delText>
        </w:r>
      </w:del>
      <w:r w:rsidRPr="005D48D5">
        <w:rPr>
          <w:rFonts w:ascii="Times New Roman" w:hAnsi="Times New Roman" w:cs="Times New Roman"/>
          <w:lang w:val="en-US"/>
        </w:rPr>
        <w:t>For VDES the primary purpose is to</w:t>
      </w:r>
      <w:ins w:id="15" w:author="Author">
        <w:r w:rsidRPr="005D48D5">
          <w:rPr>
            <w:rFonts w:ascii="Times New Roman" w:hAnsi="Times New Roman" w:cs="Times New Roman"/>
            <w:lang w:val="en-US"/>
          </w:rPr>
          <w:t xml:space="preserve"> authenticate messages by</w:t>
        </w:r>
      </w:ins>
      <w:r w:rsidRPr="005D48D5">
        <w:rPr>
          <w:rFonts w:ascii="Times New Roman" w:hAnsi="Times New Roman" w:cs="Times New Roman"/>
          <w:lang w:val="en-US"/>
        </w:rPr>
        <w:t xml:space="preserve"> attach</w:t>
      </w:r>
      <w:ins w:id="16" w:author="Author">
        <w:r w:rsidRPr="005D48D5">
          <w:rPr>
            <w:rFonts w:ascii="Times New Roman" w:hAnsi="Times New Roman" w:cs="Times New Roman"/>
            <w:lang w:val="en-US"/>
          </w:rPr>
          <w:t>ing</w:t>
        </w:r>
      </w:ins>
      <w:r w:rsidRPr="005D48D5">
        <w:rPr>
          <w:rFonts w:ascii="Times New Roman" w:hAnsi="Times New Roman" w:cs="Times New Roman"/>
          <w:lang w:val="en-US"/>
        </w:rPr>
        <w:t xml:space="preserve"> a digital signature</w:t>
      </w:r>
      <w:del w:id="17" w:author="Author">
        <w:r w:rsidRPr="005D48D5" w:rsidDel="00370C46">
          <w:rPr>
            <w:rFonts w:ascii="Times New Roman" w:hAnsi="Times New Roman" w:cs="Times New Roman"/>
            <w:lang w:val="en-US"/>
          </w:rPr>
          <w:delText xml:space="preserve"> to the bulletin board (BB) issued by a VDES control station to authenticate the control station transmitting the BB</w:delText>
        </w:r>
      </w:del>
      <w:r w:rsidRPr="005D48D5">
        <w:rPr>
          <w:rFonts w:ascii="Times New Roman" w:hAnsi="Times New Roman" w:cs="Times New Roman"/>
          <w:lang w:val="en-US"/>
        </w:rPr>
        <w:t>.</w:t>
      </w:r>
    </w:p>
    <w:p w14:paraId="38A14ED4" w14:textId="77777777" w:rsidR="002757DE" w:rsidRPr="005D48D5" w:rsidRDefault="002757DE" w:rsidP="00EF3B00">
      <w:pPr>
        <w:spacing w:after="120"/>
        <w:rPr>
          <w:rFonts w:ascii="Times New Roman" w:hAnsi="Times New Roman" w:cs="Times New Roman"/>
          <w:lang w:val="en-US"/>
          <w:rPrChange w:id="18" w:author="Author">
            <w:rPr/>
          </w:rPrChange>
        </w:rPr>
      </w:pPr>
      <w:r w:rsidRPr="005D48D5">
        <w:rPr>
          <w:rFonts w:ascii="Times New Roman" w:hAnsi="Times New Roman" w:cs="Times New Roman"/>
          <w:lang w:val="en-US"/>
        </w:rPr>
        <w:lastRenderedPageBreak/>
        <w:t>It should be possible to store certificate</w:t>
      </w:r>
      <w:ins w:id="19" w:author="Author">
        <w:r w:rsidRPr="005D48D5">
          <w:rPr>
            <w:rFonts w:ascii="Times New Roman" w:hAnsi="Times New Roman" w:cs="Times New Roman"/>
            <w:lang w:val="en-US"/>
          </w:rPr>
          <w:t>s and certificate revocation lists for the authentication of digital signatures and of new certificates</w:t>
        </w:r>
      </w:ins>
      <w:del w:id="20" w:author="Author">
        <w:r w:rsidRPr="005D48D5" w:rsidDel="00881ACD">
          <w:rPr>
            <w:rFonts w:ascii="Times New Roman" w:hAnsi="Times New Roman" w:cs="Times New Roman"/>
            <w:lang w:val="en-US"/>
            <w:rPrChange w:id="21" w:author="Author">
              <w:rPr/>
            </w:rPrChange>
          </w:rPr>
          <w:delText xml:space="preserve"> validation data</w:delText>
        </w:r>
      </w:del>
      <w:r w:rsidRPr="005D48D5">
        <w:rPr>
          <w:rFonts w:ascii="Times New Roman" w:hAnsi="Times New Roman" w:cs="Times New Roman"/>
          <w:lang w:val="en-US"/>
          <w:rPrChange w:id="22" w:author="Author">
            <w:rPr/>
          </w:rPrChange>
        </w:rPr>
        <w:t xml:space="preserve"> in the VDES unit to refer to when a network connection is not available</w:t>
      </w:r>
      <w:del w:id="23" w:author="Author">
        <w:r w:rsidRPr="005D48D5" w:rsidDel="00744831">
          <w:rPr>
            <w:rFonts w:ascii="Times New Roman" w:hAnsi="Times New Roman" w:cs="Times New Roman"/>
            <w:lang w:val="en-US"/>
            <w:rPrChange w:id="24" w:author="Author">
              <w:rPr/>
            </w:rPrChange>
          </w:rPr>
          <w:delText xml:space="preserve"> to the CA</w:delText>
        </w:r>
      </w:del>
      <w:r w:rsidRPr="005D48D5">
        <w:rPr>
          <w:rFonts w:ascii="Times New Roman" w:hAnsi="Times New Roman" w:cs="Times New Roman"/>
          <w:lang w:val="en-US"/>
          <w:rPrChange w:id="25" w:author="Author">
            <w:rPr/>
          </w:rPrChange>
        </w:rPr>
        <w:t xml:space="preserve">. Both certificate validation data storage and real-time network access to the CA are done by using the VDES unit PI. In case the verification of the signature fails on the VDES mobile station </w:t>
      </w:r>
      <w:del w:id="26" w:author="Author">
        <w:r w:rsidRPr="005D48D5" w:rsidDel="00B76424">
          <w:rPr>
            <w:rFonts w:ascii="Times New Roman" w:hAnsi="Times New Roman" w:cs="Times New Roman"/>
            <w:lang w:val="en-US"/>
            <w:rPrChange w:id="27" w:author="Author">
              <w:rPr/>
            </w:rPrChange>
          </w:rPr>
          <w:delText>this shall be flagged to the user</w:delText>
        </w:r>
      </w:del>
      <w:ins w:id="28" w:author="Author">
        <w:r w:rsidRPr="005D48D5">
          <w:rPr>
            <w:rFonts w:ascii="Times New Roman" w:hAnsi="Times New Roman" w:cs="Times New Roman"/>
            <w:lang w:val="en-US"/>
            <w:rPrChange w:id="29" w:author="Author">
              <w:rPr/>
            </w:rPrChange>
          </w:rPr>
          <w:t>the message cannot be trusted</w:t>
        </w:r>
      </w:ins>
      <w:r w:rsidRPr="005D48D5">
        <w:rPr>
          <w:rFonts w:ascii="Times New Roman" w:hAnsi="Times New Roman" w:cs="Times New Roman"/>
          <w:lang w:val="en-US"/>
          <w:rPrChange w:id="30" w:author="Author">
            <w:rPr/>
          </w:rPrChange>
        </w:rPr>
        <w:t xml:space="preserve">. </w:t>
      </w:r>
      <w:ins w:id="31" w:author="Author">
        <w:r w:rsidRPr="005D48D5">
          <w:rPr>
            <w:rFonts w:ascii="Times New Roman" w:hAnsi="Times New Roman" w:cs="Times New Roman"/>
            <w:lang w:val="en-US"/>
            <w:rPrChange w:id="32" w:author="Author">
              <w:rPr/>
            </w:rPrChange>
          </w:rPr>
          <w:t>For Link Layer messages, such as the bulletin board, the system shall act as if it never had received the message.</w:t>
        </w:r>
      </w:ins>
      <w:del w:id="33" w:author="Author">
        <w:r w:rsidRPr="005D48D5" w:rsidDel="00B76424">
          <w:rPr>
            <w:rFonts w:ascii="Times New Roman" w:hAnsi="Times New Roman" w:cs="Times New Roman"/>
            <w:lang w:val="en-US"/>
            <w:rPrChange w:id="34" w:author="Author">
              <w:rPr/>
            </w:rPrChange>
          </w:rPr>
          <w:delText>The system shall continue its operation as if the signature was verified.</w:delText>
        </w:r>
      </w:del>
    </w:p>
    <w:p w14:paraId="1F59FB60" w14:textId="6B38C9C1" w:rsidR="002757DE" w:rsidRPr="005D48D5" w:rsidRDefault="002757DE" w:rsidP="00EF3B00">
      <w:pPr>
        <w:spacing w:after="120"/>
        <w:rPr>
          <w:ins w:id="35" w:author="Author"/>
          <w:rFonts w:ascii="Times New Roman" w:hAnsi="Times New Roman" w:cs="Times New Roman"/>
          <w:lang w:val="en-US"/>
        </w:rPr>
      </w:pPr>
      <w:r w:rsidRPr="005D48D5">
        <w:rPr>
          <w:rFonts w:ascii="Times New Roman" w:hAnsi="Times New Roman" w:cs="Times New Roman"/>
          <w:lang w:val="en-US"/>
          <w:rPrChange w:id="36" w:author="Author">
            <w:rPr/>
          </w:rPrChange>
        </w:rPr>
        <w:t xml:space="preserve">Cryptographic algorithm for the end-entities digital signatures is the elliptic curve digital signature algorithm. The elliptic curve cryptography public key shall therefore be 256 bits. With this key size, the recommendations from Internet Engineering Task Force (IETF) Document </w:t>
      </w:r>
      <w:hyperlink r:id="rId11" w:history="1">
        <w:r w:rsidRPr="005D48D5">
          <w:rPr>
            <w:rStyle w:val="Hyperlink"/>
            <w:rFonts w:ascii="Times New Roman" w:hAnsi="Times New Roman" w:cs="Times New Roman"/>
            <w:lang w:val="en-US"/>
          </w:rPr>
          <w:t>RFC 5480</w:t>
        </w:r>
      </w:hyperlink>
      <w:r w:rsidRPr="005D48D5">
        <w:rPr>
          <w:rFonts w:ascii="Times New Roman" w:hAnsi="Times New Roman" w:cs="Times New Roman"/>
          <w:lang w:val="en-US"/>
        </w:rPr>
        <w:t xml:space="preserve"> states that the minimum bits of security should be 128, the message digest algorithm Secure Hash Algorithm (SHA)-256, </w:t>
      </w:r>
      <w:ins w:id="37" w:author="Author">
        <w:r w:rsidRPr="005D48D5">
          <w:rPr>
            <w:rFonts w:ascii="Times New Roman" w:hAnsi="Times New Roman" w:cs="Times New Roman"/>
            <w:lang w:val="en-US"/>
          </w:rPr>
          <w:t>using IEEE P1363 Fixed-Field Concatenation format</w:t>
        </w:r>
      </w:ins>
      <w:del w:id="38" w:author="Author">
        <w:r w:rsidRPr="005D48D5" w:rsidDel="00B31679">
          <w:rPr>
            <w:rFonts w:ascii="Times New Roman" w:hAnsi="Times New Roman" w:cs="Times New Roman"/>
            <w:lang w:val="en-US"/>
            <w:rPrChange w:id="39" w:author="Author">
              <w:rPr/>
            </w:rPrChange>
          </w:rPr>
          <w:delText>and the curve secp256r1</w:delText>
        </w:r>
      </w:del>
      <w:r w:rsidRPr="005D48D5">
        <w:rPr>
          <w:rFonts w:ascii="Times New Roman" w:hAnsi="Times New Roman" w:cs="Times New Roman"/>
          <w:lang w:val="en-US"/>
          <w:rPrChange w:id="40" w:author="Author">
            <w:rPr/>
          </w:rPrChange>
        </w:rPr>
        <w:t xml:space="preserve">. </w:t>
      </w:r>
      <w:del w:id="41" w:author="Author">
        <w:r w:rsidRPr="005D48D5" w:rsidDel="00B31679">
          <w:rPr>
            <w:rFonts w:ascii="Times New Roman" w:hAnsi="Times New Roman" w:cs="Times New Roman"/>
            <w:lang w:val="en-US"/>
            <w:rPrChange w:id="42" w:author="Author">
              <w:rPr/>
            </w:rPrChange>
          </w:rPr>
          <w:delText>The lifetime of the selected key material is three years.</w:delText>
        </w:r>
      </w:del>
    </w:p>
    <w:p w14:paraId="42274E35" w14:textId="6346139F" w:rsidR="00565961" w:rsidRPr="005D48D5" w:rsidRDefault="00565961" w:rsidP="00565961">
      <w:pPr>
        <w:spacing w:after="120"/>
        <w:rPr>
          <w:ins w:id="43" w:author="Author"/>
          <w:rFonts w:ascii="Times New Roman" w:hAnsi="Times New Roman" w:cs="Times New Roman"/>
          <w:lang w:val="en-US"/>
        </w:rPr>
      </w:pPr>
      <w:ins w:id="44" w:author="Author">
        <w:r w:rsidRPr="005D48D5">
          <w:rPr>
            <w:rFonts w:ascii="Times New Roman" w:hAnsi="Times New Roman" w:cs="Times New Roman"/>
            <w:lang w:val="en-US"/>
          </w:rPr>
          <w:t xml:space="preserve">A digital certificate fingerprint, consisting of the 48 </w:t>
        </w:r>
        <w:r w:rsidR="00A87AAE">
          <w:rPr>
            <w:rFonts w:ascii="Times New Roman" w:hAnsi="Times New Roman" w:cs="Times New Roman"/>
            <w:lang w:val="en-US"/>
          </w:rPr>
          <w:t>least</w:t>
        </w:r>
        <w:r w:rsidRPr="005D48D5">
          <w:rPr>
            <w:rFonts w:ascii="Times New Roman" w:hAnsi="Times New Roman" w:cs="Times New Roman"/>
            <w:lang w:val="en-US"/>
          </w:rPr>
          <w:t xml:space="preserve"> significant bits of a certificate’s signatureValue (see RFC5280, 4.1.1.3), is used to identify the certificate that should be used to validate the signature.</w:t>
        </w:r>
      </w:ins>
    </w:p>
    <w:p w14:paraId="7D40682A" w14:textId="5331B47C" w:rsidR="008F5DAA" w:rsidRDefault="002757DE" w:rsidP="00EF3B00">
      <w:pPr>
        <w:pStyle w:val="BodyText"/>
        <w:rPr>
          <w:rFonts w:ascii="Times New Roman" w:hAnsi="Times New Roman" w:cs="Times New Roman"/>
          <w:lang w:val="en-US"/>
        </w:rPr>
      </w:pPr>
      <w:ins w:id="45" w:author="Author">
        <w:r w:rsidRPr="005D48D5">
          <w:rPr>
            <w:rFonts w:ascii="Times New Roman" w:hAnsi="Times New Roman" w:cs="Times New Roman"/>
            <w:lang w:val="en-US"/>
          </w:rPr>
          <w:t>[editorial note: the footnote referring to RFC5280 should stay]</w:t>
        </w:r>
      </w:ins>
    </w:p>
    <w:p w14:paraId="71FEF14B" w14:textId="77777777" w:rsidR="00846588" w:rsidRDefault="00846588" w:rsidP="00846588">
      <w:pPr>
        <w:pStyle w:val="Heading3"/>
        <w:numPr>
          <w:ilvl w:val="0"/>
          <w:numId w:val="0"/>
        </w:numPr>
        <w:ind w:left="992" w:hanging="992"/>
      </w:pPr>
    </w:p>
    <w:p w14:paraId="6A99FA35" w14:textId="588B45BB" w:rsidR="00846588" w:rsidRPr="007E496C" w:rsidRDefault="00846588" w:rsidP="00846588">
      <w:pPr>
        <w:pStyle w:val="Heading3"/>
        <w:numPr>
          <w:ilvl w:val="0"/>
          <w:numId w:val="0"/>
        </w:numPr>
        <w:ind w:left="992" w:hanging="992"/>
      </w:pPr>
      <w:r w:rsidRPr="007E496C">
        <w:t>SP-</w:t>
      </w:r>
      <w:r>
        <w:t>2</w:t>
      </w:r>
    </w:p>
    <w:p w14:paraId="46ACF955" w14:textId="77777777" w:rsidR="0035020B" w:rsidRPr="00EC2D97" w:rsidRDefault="0035020B" w:rsidP="0035020B">
      <w:pPr>
        <w:pStyle w:val="TableNo"/>
      </w:pPr>
      <w:r w:rsidRPr="00EC2D97">
        <w:t>Table 43 (</w:t>
      </w:r>
      <w:r w:rsidRPr="00EC2D97">
        <w:rPr>
          <w:i/>
          <w:iCs/>
          <w:caps w:val="0"/>
        </w:rPr>
        <w:t>end</w:t>
      </w:r>
      <w:r w:rsidRPr="00EC2D97">
        <w:t>)</w:t>
      </w:r>
    </w:p>
    <w:tbl>
      <w:tblPr>
        <w:tblStyle w:val="TableGrid1"/>
        <w:tblW w:w="9493" w:type="dxa"/>
        <w:jc w:val="center"/>
        <w:tblLayout w:type="fixed"/>
        <w:tblCellMar>
          <w:left w:w="57" w:type="dxa"/>
          <w:right w:w="57" w:type="dxa"/>
        </w:tblCellMar>
        <w:tblLook w:val="04A0" w:firstRow="1" w:lastRow="0" w:firstColumn="1" w:lastColumn="0" w:noHBand="0" w:noVBand="1"/>
      </w:tblPr>
      <w:tblGrid>
        <w:gridCol w:w="749"/>
        <w:gridCol w:w="1111"/>
        <w:gridCol w:w="830"/>
        <w:gridCol w:w="3099"/>
        <w:gridCol w:w="3704"/>
      </w:tblGrid>
      <w:tr w:rsidR="0035020B" w:rsidRPr="00EC2D97" w14:paraId="406845BC" w14:textId="77777777" w:rsidTr="004F0D9C">
        <w:trPr>
          <w:cantSplit/>
          <w:tblHeader/>
          <w:jc w:val="center"/>
        </w:trPr>
        <w:tc>
          <w:tcPr>
            <w:tcW w:w="395" w:type="pct"/>
            <w:noWrap/>
            <w:vAlign w:val="center"/>
          </w:tcPr>
          <w:p w14:paraId="74E60AAB" w14:textId="77777777" w:rsidR="0035020B" w:rsidRPr="00EC2D97" w:rsidRDefault="0035020B" w:rsidP="00CD36FD">
            <w:pPr>
              <w:pStyle w:val="Tablehead"/>
              <w:rPr>
                <w:rFonts w:ascii="Times New Roman" w:hAnsi="Times New Roman"/>
              </w:rPr>
            </w:pPr>
            <w:r w:rsidRPr="00EC2D97">
              <w:rPr>
                <w:rFonts w:ascii="Times New Roman" w:hAnsi="Times New Roman"/>
              </w:rPr>
              <w:t>Field No.</w:t>
            </w:r>
          </w:p>
        </w:tc>
        <w:tc>
          <w:tcPr>
            <w:tcW w:w="585" w:type="pct"/>
            <w:noWrap/>
            <w:vAlign w:val="center"/>
          </w:tcPr>
          <w:p w14:paraId="38342554" w14:textId="77777777" w:rsidR="0035020B" w:rsidRPr="00EC2D97" w:rsidRDefault="0035020B" w:rsidP="00CD36FD">
            <w:pPr>
              <w:pStyle w:val="Tablehead"/>
              <w:rPr>
                <w:rFonts w:ascii="Times New Roman" w:hAnsi="Times New Roman"/>
              </w:rPr>
            </w:pPr>
            <w:r w:rsidRPr="00EC2D97">
              <w:rPr>
                <w:rFonts w:ascii="Times New Roman" w:hAnsi="Times New Roman"/>
              </w:rPr>
              <w:t xml:space="preserve">Value </w:t>
            </w:r>
            <w:r w:rsidRPr="00EC2D97">
              <w:rPr>
                <w:rFonts w:ascii="Times New Roman" w:hAnsi="Times New Roman"/>
              </w:rPr>
              <w:br/>
              <w:t>(dec)</w:t>
            </w:r>
          </w:p>
        </w:tc>
        <w:tc>
          <w:tcPr>
            <w:tcW w:w="437" w:type="pct"/>
            <w:noWrap/>
            <w:vAlign w:val="center"/>
          </w:tcPr>
          <w:p w14:paraId="4388CDE0" w14:textId="77777777" w:rsidR="0035020B" w:rsidRPr="00EC2D97" w:rsidRDefault="0035020B" w:rsidP="00CD36FD">
            <w:pPr>
              <w:pStyle w:val="Tablehead"/>
              <w:rPr>
                <w:rFonts w:ascii="Times New Roman" w:hAnsi="Times New Roman"/>
              </w:rPr>
            </w:pPr>
            <w:r w:rsidRPr="00EC2D97">
              <w:rPr>
                <w:rFonts w:ascii="Times New Roman" w:hAnsi="Times New Roman"/>
              </w:rPr>
              <w:t xml:space="preserve">Size </w:t>
            </w:r>
            <w:r w:rsidRPr="00EC2D97">
              <w:rPr>
                <w:rFonts w:ascii="Times New Roman" w:hAnsi="Times New Roman"/>
              </w:rPr>
              <w:br/>
              <w:t>(bytes)</w:t>
            </w:r>
          </w:p>
        </w:tc>
        <w:tc>
          <w:tcPr>
            <w:tcW w:w="1632" w:type="pct"/>
            <w:noWrap/>
            <w:vAlign w:val="center"/>
          </w:tcPr>
          <w:p w14:paraId="724ED35A" w14:textId="77777777" w:rsidR="0035020B" w:rsidRPr="00EC2D97" w:rsidRDefault="0035020B" w:rsidP="00CD36FD">
            <w:pPr>
              <w:pStyle w:val="Tablehead"/>
              <w:rPr>
                <w:rFonts w:ascii="Times New Roman" w:hAnsi="Times New Roman"/>
              </w:rPr>
            </w:pPr>
            <w:r w:rsidRPr="00EC2D97">
              <w:rPr>
                <w:rFonts w:ascii="Times New Roman" w:hAnsi="Times New Roman"/>
              </w:rPr>
              <w:t>Function</w:t>
            </w:r>
          </w:p>
        </w:tc>
        <w:tc>
          <w:tcPr>
            <w:tcW w:w="1952" w:type="pct"/>
            <w:noWrap/>
            <w:vAlign w:val="center"/>
          </w:tcPr>
          <w:p w14:paraId="550F20C0" w14:textId="77777777" w:rsidR="0035020B" w:rsidRPr="00EC2D97" w:rsidRDefault="0035020B" w:rsidP="00CD36FD">
            <w:pPr>
              <w:pStyle w:val="Tablehead"/>
              <w:rPr>
                <w:rFonts w:ascii="Times New Roman" w:hAnsi="Times New Roman"/>
              </w:rPr>
            </w:pPr>
            <w:r w:rsidRPr="00EC2D97">
              <w:rPr>
                <w:rFonts w:ascii="Times New Roman" w:hAnsi="Times New Roman"/>
              </w:rPr>
              <w:t>Content</w:t>
            </w:r>
          </w:p>
        </w:tc>
      </w:tr>
      <w:tr w:rsidR="0035020B" w:rsidRPr="00EC2D97" w14:paraId="5A4338DB" w14:textId="77777777" w:rsidTr="004F0D9C">
        <w:trPr>
          <w:cantSplit/>
          <w:jc w:val="center"/>
        </w:trPr>
        <w:tc>
          <w:tcPr>
            <w:tcW w:w="395" w:type="pct"/>
            <w:noWrap/>
          </w:tcPr>
          <w:p w14:paraId="7B480AEB" w14:textId="77777777" w:rsidR="0035020B" w:rsidRPr="00EC2D97" w:rsidRDefault="0035020B" w:rsidP="00CD36FD">
            <w:pPr>
              <w:pStyle w:val="Tabletext"/>
              <w:jc w:val="center"/>
            </w:pPr>
            <w:r w:rsidRPr="00EC2D97">
              <w:t>6</w:t>
            </w:r>
          </w:p>
        </w:tc>
        <w:tc>
          <w:tcPr>
            <w:tcW w:w="585" w:type="pct"/>
            <w:noWrap/>
          </w:tcPr>
          <w:p w14:paraId="15D7E078" w14:textId="77777777" w:rsidR="0035020B" w:rsidRPr="00EC2D97" w:rsidRDefault="0035020B" w:rsidP="00CD36FD">
            <w:pPr>
              <w:pStyle w:val="Tabletext"/>
              <w:jc w:val="center"/>
            </w:pPr>
          </w:p>
        </w:tc>
        <w:tc>
          <w:tcPr>
            <w:tcW w:w="437" w:type="pct"/>
            <w:noWrap/>
          </w:tcPr>
          <w:p w14:paraId="15CB2241" w14:textId="77777777" w:rsidR="0035020B" w:rsidRPr="00EC2D97" w:rsidRDefault="0035020B" w:rsidP="00CD36FD">
            <w:pPr>
              <w:pStyle w:val="Tabletext"/>
              <w:jc w:val="center"/>
            </w:pPr>
            <w:r w:rsidRPr="00EC2D97">
              <w:t>9</w:t>
            </w:r>
          </w:p>
        </w:tc>
        <w:tc>
          <w:tcPr>
            <w:tcW w:w="1632" w:type="pct"/>
            <w:noWrap/>
          </w:tcPr>
          <w:p w14:paraId="2CEDD61B" w14:textId="77777777" w:rsidR="0035020B" w:rsidRPr="00EC2D97" w:rsidRDefault="0035020B" w:rsidP="00CD36FD">
            <w:pPr>
              <w:pStyle w:val="Tabletext"/>
            </w:pPr>
            <w:r w:rsidRPr="00EC2D97">
              <w:t>Control station service area</w:t>
            </w:r>
          </w:p>
        </w:tc>
        <w:tc>
          <w:tcPr>
            <w:tcW w:w="1952" w:type="pct"/>
            <w:noWrap/>
          </w:tcPr>
          <w:p w14:paraId="3B3B9004" w14:textId="77777777" w:rsidR="0035020B" w:rsidRPr="00EC2D97" w:rsidRDefault="0035020B" w:rsidP="00CD36FD">
            <w:pPr>
              <w:pStyle w:val="Tabletext"/>
            </w:pPr>
            <w:r w:rsidRPr="00EC2D97">
              <w:t>Parameter (longitude and latitude) defining the control station service area.</w:t>
            </w:r>
          </w:p>
          <w:p w14:paraId="7710CADB" w14:textId="77777777" w:rsidR="0035020B" w:rsidRPr="00EC2D97" w:rsidRDefault="0035020B" w:rsidP="00CD36FD">
            <w:pPr>
              <w:pStyle w:val="Tabletext"/>
            </w:pPr>
            <w:r w:rsidRPr="00EC2D97">
              <w:t>See Table 44 – control station service area.</w:t>
            </w:r>
          </w:p>
        </w:tc>
      </w:tr>
      <w:tr w:rsidR="0035020B" w:rsidRPr="00ED5CB3" w14:paraId="58A9D3B2" w14:textId="77777777" w:rsidTr="004F0D9C">
        <w:trPr>
          <w:cantSplit/>
          <w:jc w:val="center"/>
          <w:ins w:id="46" w:author="Author"/>
        </w:trPr>
        <w:tc>
          <w:tcPr>
            <w:tcW w:w="395" w:type="pct"/>
            <w:noWrap/>
          </w:tcPr>
          <w:p w14:paraId="5FE908CA" w14:textId="77777777" w:rsidR="0035020B" w:rsidRPr="00EC2D97" w:rsidRDefault="0035020B" w:rsidP="00CD36FD">
            <w:pPr>
              <w:pStyle w:val="Tabletext"/>
              <w:jc w:val="center"/>
              <w:rPr>
                <w:ins w:id="47" w:author="Author"/>
              </w:rPr>
            </w:pPr>
            <w:ins w:id="48" w:author="Author">
              <w:r>
                <w:t>7</w:t>
              </w:r>
            </w:ins>
          </w:p>
        </w:tc>
        <w:tc>
          <w:tcPr>
            <w:tcW w:w="585" w:type="pct"/>
            <w:noWrap/>
          </w:tcPr>
          <w:p w14:paraId="0A03286B" w14:textId="77777777" w:rsidR="0035020B" w:rsidRPr="00EC2D97" w:rsidRDefault="0035020B" w:rsidP="00CD36FD">
            <w:pPr>
              <w:pStyle w:val="Tabletext"/>
              <w:jc w:val="center"/>
              <w:rPr>
                <w:ins w:id="49" w:author="Author"/>
              </w:rPr>
            </w:pPr>
          </w:p>
        </w:tc>
        <w:tc>
          <w:tcPr>
            <w:tcW w:w="437" w:type="pct"/>
            <w:noWrap/>
          </w:tcPr>
          <w:p w14:paraId="36324E17" w14:textId="77777777" w:rsidR="0035020B" w:rsidRPr="00EC2D97" w:rsidRDefault="0035020B" w:rsidP="00CD36FD">
            <w:pPr>
              <w:pStyle w:val="Tabletext"/>
              <w:jc w:val="center"/>
              <w:rPr>
                <w:ins w:id="50" w:author="Author"/>
              </w:rPr>
            </w:pPr>
            <w:ins w:id="51" w:author="Author">
              <w:r>
                <w:t>6</w:t>
              </w:r>
            </w:ins>
          </w:p>
        </w:tc>
        <w:tc>
          <w:tcPr>
            <w:tcW w:w="1632" w:type="pct"/>
            <w:noWrap/>
          </w:tcPr>
          <w:p w14:paraId="42EA8B31" w14:textId="77777777" w:rsidR="0035020B" w:rsidRPr="00ED5CB3" w:rsidDel="00801184" w:rsidRDefault="0035020B" w:rsidP="00CD36FD">
            <w:pPr>
              <w:pStyle w:val="Tabletext"/>
              <w:rPr>
                <w:ins w:id="52" w:author="Author"/>
              </w:rPr>
            </w:pPr>
            <w:ins w:id="53" w:author="Author">
              <w:r>
                <w:t>Digital Certificate Fingerprint</w:t>
              </w:r>
            </w:ins>
          </w:p>
        </w:tc>
        <w:tc>
          <w:tcPr>
            <w:tcW w:w="1952" w:type="pct"/>
            <w:noWrap/>
          </w:tcPr>
          <w:p w14:paraId="3AEAB18A" w14:textId="77777777" w:rsidR="0035020B" w:rsidRPr="00ED5CB3" w:rsidRDefault="0035020B" w:rsidP="00CD36FD">
            <w:pPr>
              <w:pStyle w:val="Tabletext"/>
              <w:rPr>
                <w:ins w:id="54" w:author="Author"/>
              </w:rPr>
            </w:pPr>
            <w:ins w:id="55" w:author="Author">
              <w:r>
                <w:t>See § 4.15, Annex 4</w:t>
              </w:r>
            </w:ins>
          </w:p>
        </w:tc>
      </w:tr>
      <w:tr w:rsidR="0035020B" w:rsidRPr="00ED5CB3" w14:paraId="366F61F0" w14:textId="77777777" w:rsidTr="004F0D9C">
        <w:trPr>
          <w:cantSplit/>
          <w:jc w:val="center"/>
        </w:trPr>
        <w:tc>
          <w:tcPr>
            <w:tcW w:w="395" w:type="pct"/>
            <w:noWrap/>
          </w:tcPr>
          <w:p w14:paraId="062B4855" w14:textId="77777777" w:rsidR="0035020B" w:rsidRPr="00EC2D97" w:rsidRDefault="0035020B" w:rsidP="00CD36FD">
            <w:pPr>
              <w:pStyle w:val="Tabletext"/>
              <w:jc w:val="center"/>
            </w:pPr>
            <w:del w:id="56" w:author="Author">
              <w:r w:rsidRPr="00EC2D97" w:rsidDel="00801184">
                <w:delText>7</w:delText>
              </w:r>
            </w:del>
            <w:ins w:id="57" w:author="Author">
              <w:r>
                <w:t>8</w:t>
              </w:r>
            </w:ins>
          </w:p>
        </w:tc>
        <w:tc>
          <w:tcPr>
            <w:tcW w:w="585" w:type="pct"/>
            <w:noWrap/>
          </w:tcPr>
          <w:p w14:paraId="4582913D" w14:textId="77777777" w:rsidR="0035020B" w:rsidRPr="00EC2D97" w:rsidRDefault="0035020B" w:rsidP="00CD36FD">
            <w:pPr>
              <w:pStyle w:val="Tabletext"/>
              <w:jc w:val="center"/>
            </w:pPr>
          </w:p>
        </w:tc>
        <w:tc>
          <w:tcPr>
            <w:tcW w:w="437" w:type="pct"/>
            <w:noWrap/>
          </w:tcPr>
          <w:p w14:paraId="3D0A9904" w14:textId="77777777" w:rsidR="0035020B" w:rsidRPr="00EC2D97" w:rsidRDefault="0035020B" w:rsidP="00CD36FD">
            <w:pPr>
              <w:pStyle w:val="Tabletext"/>
              <w:jc w:val="center"/>
            </w:pPr>
            <w:r w:rsidRPr="00EC2D97">
              <w:t>64</w:t>
            </w:r>
          </w:p>
        </w:tc>
        <w:tc>
          <w:tcPr>
            <w:tcW w:w="1632" w:type="pct"/>
            <w:noWrap/>
          </w:tcPr>
          <w:p w14:paraId="5A9D0FB5" w14:textId="77777777" w:rsidR="0035020B" w:rsidRPr="00ED5CB3" w:rsidRDefault="0035020B" w:rsidP="00CD36FD">
            <w:pPr>
              <w:pStyle w:val="Tabletext"/>
            </w:pPr>
            <w:del w:id="58" w:author="Author">
              <w:r w:rsidRPr="00ED5CB3" w:rsidDel="00801184">
                <w:delText>Authentication and integrity sequence</w:delText>
              </w:r>
            </w:del>
            <w:ins w:id="59" w:author="Author">
              <w:r>
                <w:t>Digital signature</w:t>
              </w:r>
            </w:ins>
          </w:p>
        </w:tc>
        <w:tc>
          <w:tcPr>
            <w:tcW w:w="1952" w:type="pct"/>
            <w:noWrap/>
          </w:tcPr>
          <w:p w14:paraId="56708A1D" w14:textId="77777777" w:rsidR="0035020B" w:rsidRPr="00ED5CB3" w:rsidRDefault="0035020B" w:rsidP="00CD36FD">
            <w:pPr>
              <w:pStyle w:val="Tabletext"/>
            </w:pPr>
            <w:ins w:id="60" w:author="Author">
              <w:r>
                <w:t xml:space="preserve">Signature over the complete BB payload, </w:t>
              </w:r>
            </w:ins>
            <w:del w:id="61" w:author="Author">
              <w:r w:rsidRPr="00ED5CB3" w:rsidDel="0029726B">
                <w:delText xml:space="preserve">See </w:delText>
              </w:r>
            </w:del>
            <w:ins w:id="62" w:author="Author">
              <w:r>
                <w:t>s</w:t>
              </w:r>
              <w:r w:rsidRPr="00ED5CB3">
                <w:t xml:space="preserve">ee </w:t>
              </w:r>
            </w:ins>
            <w:r w:rsidRPr="00ED5CB3">
              <w:t>§ 4.15</w:t>
            </w:r>
          </w:p>
        </w:tc>
      </w:tr>
    </w:tbl>
    <w:p w14:paraId="78F5332E" w14:textId="77777777" w:rsidR="001A3DDA" w:rsidRDefault="001A3DDA" w:rsidP="00EF3B00">
      <w:pPr>
        <w:pStyle w:val="BodyText"/>
        <w:rPr>
          <w:rFonts w:asciiTheme="minorHAnsi" w:hAnsiTheme="minorHAnsi" w:cstheme="minorHAnsi"/>
          <w:lang w:val="en-US"/>
        </w:rPr>
      </w:pPr>
    </w:p>
    <w:p w14:paraId="0E8DB0C3" w14:textId="34698408" w:rsidR="00846588" w:rsidRPr="007E496C" w:rsidRDefault="00846588" w:rsidP="00846588">
      <w:pPr>
        <w:pStyle w:val="Heading3"/>
        <w:numPr>
          <w:ilvl w:val="0"/>
          <w:numId w:val="0"/>
        </w:numPr>
        <w:ind w:left="992" w:hanging="992"/>
      </w:pPr>
      <w:r w:rsidRPr="007E496C">
        <w:t>SP-</w:t>
      </w:r>
      <w:r>
        <w:t>3</w:t>
      </w:r>
    </w:p>
    <w:p w14:paraId="7B51ADC6" w14:textId="77777777" w:rsidR="00AF4F3B" w:rsidRPr="00EC2D97" w:rsidRDefault="00AF4F3B" w:rsidP="00AF4F3B">
      <w:pPr>
        <w:pStyle w:val="TableNo"/>
      </w:pPr>
      <w:bookmarkStart w:id="63" w:name="_Toc35546166"/>
      <w:r w:rsidRPr="00EC2D97">
        <w:t>Table 69</w:t>
      </w:r>
    </w:p>
    <w:p w14:paraId="0784843D" w14:textId="77777777" w:rsidR="00AF4F3B" w:rsidRPr="00EC2D97" w:rsidRDefault="00AF4F3B" w:rsidP="00AF4F3B">
      <w:pPr>
        <w:pStyle w:val="Tabletitle"/>
      </w:pPr>
      <w:r w:rsidRPr="00EC2D97">
        <w:t>Satellite bulletin board (Fragment 5)</w:t>
      </w:r>
      <w:bookmarkEnd w:id="63"/>
    </w:p>
    <w:tbl>
      <w:tblPr>
        <w:tblStyle w:val="TableGrid4"/>
        <w:tblW w:w="0" w:type="auto"/>
        <w:jc w:val="center"/>
        <w:tblLayout w:type="fixed"/>
        <w:tblCellMar>
          <w:left w:w="57" w:type="dxa"/>
          <w:right w:w="57" w:type="dxa"/>
        </w:tblCellMar>
        <w:tblLook w:val="04A0" w:firstRow="1" w:lastRow="0" w:firstColumn="1" w:lastColumn="0" w:noHBand="0" w:noVBand="1"/>
      </w:tblPr>
      <w:tblGrid>
        <w:gridCol w:w="986"/>
        <w:gridCol w:w="838"/>
        <w:gridCol w:w="1685"/>
        <w:gridCol w:w="4825"/>
      </w:tblGrid>
      <w:tr w:rsidR="00AF4F3B" w:rsidRPr="00EC2D97" w14:paraId="69345A45" w14:textId="77777777" w:rsidTr="00CD36FD">
        <w:trPr>
          <w:cantSplit/>
          <w:jc w:val="center"/>
        </w:trPr>
        <w:tc>
          <w:tcPr>
            <w:tcW w:w="986" w:type="dxa"/>
            <w:vAlign w:val="center"/>
          </w:tcPr>
          <w:p w14:paraId="01D1BCA8" w14:textId="77777777" w:rsidR="00AF4F3B" w:rsidRPr="00EC2D97" w:rsidRDefault="00AF4F3B" w:rsidP="00CD36FD">
            <w:pPr>
              <w:pStyle w:val="Tablehead"/>
              <w:rPr>
                <w:rFonts w:ascii="Times New Roman" w:hAnsi="Times New Roman"/>
              </w:rPr>
            </w:pPr>
            <w:r w:rsidRPr="00EC2D97">
              <w:rPr>
                <w:rFonts w:ascii="Times New Roman" w:hAnsi="Times New Roman"/>
              </w:rPr>
              <w:t xml:space="preserve">Field </w:t>
            </w:r>
            <w:r w:rsidRPr="00EC2D97">
              <w:rPr>
                <w:rFonts w:ascii="Times New Roman" w:hAnsi="Times New Roman"/>
              </w:rPr>
              <w:br/>
              <w:t>No.</w:t>
            </w:r>
          </w:p>
        </w:tc>
        <w:tc>
          <w:tcPr>
            <w:tcW w:w="838" w:type="dxa"/>
            <w:vAlign w:val="center"/>
          </w:tcPr>
          <w:p w14:paraId="663F17C0" w14:textId="77777777" w:rsidR="00AF4F3B" w:rsidRPr="00EC2D97" w:rsidRDefault="00AF4F3B" w:rsidP="00CD36FD">
            <w:pPr>
              <w:pStyle w:val="Tablehead"/>
              <w:rPr>
                <w:rFonts w:ascii="Times New Roman" w:hAnsi="Times New Roman"/>
              </w:rPr>
            </w:pPr>
            <w:r w:rsidRPr="00EC2D97">
              <w:rPr>
                <w:rFonts w:ascii="Times New Roman" w:hAnsi="Times New Roman"/>
              </w:rPr>
              <w:t xml:space="preserve">Size </w:t>
            </w:r>
            <w:r w:rsidRPr="00EC2D97">
              <w:rPr>
                <w:rFonts w:ascii="Times New Roman" w:hAnsi="Times New Roman"/>
              </w:rPr>
              <w:br/>
              <w:t>(bytes)</w:t>
            </w:r>
          </w:p>
        </w:tc>
        <w:tc>
          <w:tcPr>
            <w:tcW w:w="1685" w:type="dxa"/>
            <w:vAlign w:val="center"/>
          </w:tcPr>
          <w:p w14:paraId="1D7F0CBA" w14:textId="77777777" w:rsidR="00AF4F3B" w:rsidRPr="00EC2D97" w:rsidRDefault="00AF4F3B" w:rsidP="00CD36FD">
            <w:pPr>
              <w:pStyle w:val="Tablehead"/>
              <w:rPr>
                <w:rFonts w:ascii="Times New Roman" w:hAnsi="Times New Roman"/>
              </w:rPr>
            </w:pPr>
            <w:r w:rsidRPr="00EC2D97">
              <w:rPr>
                <w:rFonts w:ascii="Times New Roman" w:hAnsi="Times New Roman"/>
              </w:rPr>
              <w:t>Function</w:t>
            </w:r>
          </w:p>
        </w:tc>
        <w:tc>
          <w:tcPr>
            <w:tcW w:w="4825" w:type="dxa"/>
            <w:vAlign w:val="center"/>
          </w:tcPr>
          <w:p w14:paraId="2E17FC3C" w14:textId="77777777" w:rsidR="00AF4F3B" w:rsidRPr="00EC2D97" w:rsidRDefault="00AF4F3B" w:rsidP="00CD36FD">
            <w:pPr>
              <w:pStyle w:val="Tablehead"/>
              <w:rPr>
                <w:rFonts w:ascii="Times New Roman" w:hAnsi="Times New Roman"/>
              </w:rPr>
            </w:pPr>
            <w:r w:rsidRPr="00EC2D97">
              <w:rPr>
                <w:rFonts w:ascii="Times New Roman" w:hAnsi="Times New Roman"/>
              </w:rPr>
              <w:t>Content</w:t>
            </w:r>
          </w:p>
        </w:tc>
      </w:tr>
      <w:tr w:rsidR="00AF4F3B" w:rsidRPr="00EC2D97" w14:paraId="11725FDC" w14:textId="77777777" w:rsidTr="00CD36FD">
        <w:trPr>
          <w:cantSplit/>
          <w:jc w:val="center"/>
        </w:trPr>
        <w:tc>
          <w:tcPr>
            <w:tcW w:w="986" w:type="dxa"/>
          </w:tcPr>
          <w:p w14:paraId="1877E60E" w14:textId="77777777" w:rsidR="00AF4F3B" w:rsidRPr="00EC2D97" w:rsidRDefault="00AF4F3B" w:rsidP="00CD36FD">
            <w:pPr>
              <w:pStyle w:val="Tabletext"/>
              <w:jc w:val="center"/>
              <w:rPr>
                <w:lang w:eastAsia="de-DE"/>
              </w:rPr>
            </w:pPr>
            <w:r w:rsidRPr="00EC2D97">
              <w:rPr>
                <w:lang w:eastAsia="de-DE"/>
              </w:rPr>
              <w:t>1</w:t>
            </w:r>
          </w:p>
        </w:tc>
        <w:tc>
          <w:tcPr>
            <w:tcW w:w="838" w:type="dxa"/>
          </w:tcPr>
          <w:p w14:paraId="4AC16A85" w14:textId="77777777" w:rsidR="00AF4F3B" w:rsidRPr="00EC2D97" w:rsidRDefault="00AF4F3B" w:rsidP="00CD36FD">
            <w:pPr>
              <w:pStyle w:val="Tabletext"/>
              <w:jc w:val="center"/>
              <w:rPr>
                <w:lang w:eastAsia="de-DE"/>
              </w:rPr>
            </w:pPr>
            <w:r w:rsidRPr="00EC2D97">
              <w:rPr>
                <w:lang w:eastAsia="de-DE"/>
              </w:rPr>
              <w:t>1</w:t>
            </w:r>
          </w:p>
        </w:tc>
        <w:tc>
          <w:tcPr>
            <w:tcW w:w="1685" w:type="dxa"/>
          </w:tcPr>
          <w:p w14:paraId="79205C6F" w14:textId="77777777" w:rsidR="00AF4F3B" w:rsidRPr="00EC2D97" w:rsidRDefault="00AF4F3B" w:rsidP="00CD36FD">
            <w:pPr>
              <w:pStyle w:val="Tabletext"/>
              <w:rPr>
                <w:lang w:eastAsia="de-DE"/>
              </w:rPr>
            </w:pPr>
            <w:r w:rsidRPr="00EC2D97">
              <w:rPr>
                <w:lang w:eastAsia="de-DE"/>
              </w:rPr>
              <w:t>Type</w:t>
            </w:r>
          </w:p>
        </w:tc>
        <w:tc>
          <w:tcPr>
            <w:tcW w:w="4825" w:type="dxa"/>
          </w:tcPr>
          <w:p w14:paraId="698712A5" w14:textId="77777777" w:rsidR="00AF4F3B" w:rsidRPr="00EC2D97" w:rsidRDefault="00AF4F3B" w:rsidP="00CD36FD">
            <w:pPr>
              <w:pStyle w:val="Tabletext"/>
              <w:rPr>
                <w:lang w:eastAsia="de-DE"/>
              </w:rPr>
            </w:pPr>
            <w:r w:rsidRPr="00EC2D97">
              <w:rPr>
                <w:lang w:eastAsia="de-DE"/>
              </w:rPr>
              <w:t>SBB digital signature part 1.</w:t>
            </w:r>
          </w:p>
          <w:p w14:paraId="7DE33B99" w14:textId="77777777" w:rsidR="00AF4F3B" w:rsidRPr="00EC2D97" w:rsidRDefault="00AF4F3B" w:rsidP="00CD36FD">
            <w:pPr>
              <w:pStyle w:val="Tabletext"/>
              <w:rPr>
                <w:lang w:eastAsia="de-DE"/>
              </w:rPr>
            </w:pPr>
            <w:r w:rsidRPr="00EC2D97">
              <w:rPr>
                <w:lang w:eastAsia="de-DE"/>
              </w:rPr>
              <w:t>Type = 5.</w:t>
            </w:r>
          </w:p>
        </w:tc>
      </w:tr>
      <w:tr w:rsidR="00AF4F3B" w:rsidRPr="00EC2D97" w14:paraId="325E2E40" w14:textId="77777777" w:rsidTr="00CD36FD">
        <w:trPr>
          <w:cantSplit/>
          <w:jc w:val="center"/>
          <w:ins w:id="64" w:author="Author"/>
        </w:trPr>
        <w:tc>
          <w:tcPr>
            <w:tcW w:w="986" w:type="dxa"/>
          </w:tcPr>
          <w:p w14:paraId="6BD43763" w14:textId="77777777" w:rsidR="00AF4F3B" w:rsidRPr="00EC2D97" w:rsidRDefault="00AF4F3B" w:rsidP="00CD36FD">
            <w:pPr>
              <w:pStyle w:val="Tabletext"/>
              <w:jc w:val="center"/>
              <w:rPr>
                <w:ins w:id="65" w:author="Author"/>
                <w:lang w:eastAsia="de-DE"/>
              </w:rPr>
            </w:pPr>
            <w:ins w:id="66" w:author="Author">
              <w:r>
                <w:rPr>
                  <w:lang w:eastAsia="de-DE"/>
                </w:rPr>
                <w:t>2</w:t>
              </w:r>
            </w:ins>
          </w:p>
        </w:tc>
        <w:tc>
          <w:tcPr>
            <w:tcW w:w="838" w:type="dxa"/>
          </w:tcPr>
          <w:p w14:paraId="475DC135" w14:textId="77777777" w:rsidR="00AF4F3B" w:rsidRPr="00EC2D97" w:rsidRDefault="00AF4F3B" w:rsidP="00CD36FD">
            <w:pPr>
              <w:pStyle w:val="Tabletext"/>
              <w:jc w:val="center"/>
              <w:rPr>
                <w:ins w:id="67" w:author="Author"/>
                <w:lang w:eastAsia="de-DE"/>
              </w:rPr>
            </w:pPr>
            <w:ins w:id="68" w:author="Author">
              <w:r>
                <w:rPr>
                  <w:lang w:eastAsia="de-DE"/>
                </w:rPr>
                <w:t>6</w:t>
              </w:r>
            </w:ins>
          </w:p>
        </w:tc>
        <w:tc>
          <w:tcPr>
            <w:tcW w:w="1685" w:type="dxa"/>
          </w:tcPr>
          <w:p w14:paraId="72C9EBD6" w14:textId="77777777" w:rsidR="00AF4F3B" w:rsidRPr="00EC2D97" w:rsidRDefault="00AF4F3B" w:rsidP="00CD36FD">
            <w:pPr>
              <w:pStyle w:val="Tabletext"/>
              <w:rPr>
                <w:ins w:id="69" w:author="Author"/>
                <w:lang w:eastAsia="de-DE"/>
              </w:rPr>
            </w:pPr>
            <w:ins w:id="70" w:author="Author">
              <w:r>
                <w:rPr>
                  <w:lang w:eastAsia="de-DE"/>
                </w:rPr>
                <w:t>Digital Certificate Fingerprint</w:t>
              </w:r>
            </w:ins>
          </w:p>
        </w:tc>
        <w:tc>
          <w:tcPr>
            <w:tcW w:w="4825" w:type="dxa"/>
          </w:tcPr>
          <w:p w14:paraId="47696BED" w14:textId="77777777" w:rsidR="00AF4F3B" w:rsidRPr="00EC2D97" w:rsidRDefault="00AF4F3B" w:rsidP="00CD36FD">
            <w:pPr>
              <w:pStyle w:val="Tabletext"/>
              <w:rPr>
                <w:ins w:id="71" w:author="Author"/>
              </w:rPr>
            </w:pPr>
            <w:ins w:id="72" w:author="Author">
              <w:r w:rsidRPr="00EC2D97">
                <w:t>Refer § 4.15, Annex 4</w:t>
              </w:r>
            </w:ins>
          </w:p>
        </w:tc>
      </w:tr>
      <w:tr w:rsidR="00AF4F3B" w:rsidRPr="00EC2D97" w14:paraId="202F6588" w14:textId="77777777" w:rsidTr="00CD36FD">
        <w:trPr>
          <w:cantSplit/>
          <w:jc w:val="center"/>
        </w:trPr>
        <w:tc>
          <w:tcPr>
            <w:tcW w:w="986" w:type="dxa"/>
          </w:tcPr>
          <w:p w14:paraId="62212E35" w14:textId="77777777" w:rsidR="00AF4F3B" w:rsidRPr="00EC2D97" w:rsidRDefault="00AF4F3B" w:rsidP="00CD36FD">
            <w:pPr>
              <w:pStyle w:val="Tabletext"/>
              <w:jc w:val="center"/>
              <w:rPr>
                <w:lang w:eastAsia="de-DE"/>
              </w:rPr>
            </w:pPr>
            <w:del w:id="73" w:author="Author">
              <w:r w:rsidRPr="00EC2D97" w:rsidDel="00801184">
                <w:rPr>
                  <w:lang w:eastAsia="de-DE"/>
                </w:rPr>
                <w:delText>2</w:delText>
              </w:r>
            </w:del>
            <w:ins w:id="74" w:author="Author">
              <w:r>
                <w:rPr>
                  <w:lang w:eastAsia="de-DE"/>
                </w:rPr>
                <w:t>3</w:t>
              </w:r>
            </w:ins>
          </w:p>
        </w:tc>
        <w:tc>
          <w:tcPr>
            <w:tcW w:w="838" w:type="dxa"/>
          </w:tcPr>
          <w:p w14:paraId="2DF682BE" w14:textId="77777777" w:rsidR="00AF4F3B" w:rsidRPr="00EC2D97" w:rsidRDefault="00AF4F3B" w:rsidP="00CD36FD">
            <w:pPr>
              <w:pStyle w:val="Tabletext"/>
              <w:jc w:val="center"/>
              <w:rPr>
                <w:lang w:eastAsia="de-DE"/>
              </w:rPr>
            </w:pPr>
            <w:r w:rsidRPr="00EC2D97">
              <w:rPr>
                <w:lang w:eastAsia="de-DE"/>
              </w:rPr>
              <w:t>32</w:t>
            </w:r>
          </w:p>
        </w:tc>
        <w:tc>
          <w:tcPr>
            <w:tcW w:w="1685" w:type="dxa"/>
          </w:tcPr>
          <w:p w14:paraId="6502848B" w14:textId="77777777" w:rsidR="00AF4F3B" w:rsidRPr="00EC2D97" w:rsidRDefault="00AF4F3B" w:rsidP="00CD36FD">
            <w:pPr>
              <w:pStyle w:val="Tabletext"/>
              <w:rPr>
                <w:lang w:eastAsia="de-DE"/>
              </w:rPr>
            </w:pPr>
            <w:r w:rsidRPr="00EC2D97">
              <w:rPr>
                <w:lang w:eastAsia="de-DE"/>
              </w:rPr>
              <w:t>Digital signature part 1</w:t>
            </w:r>
          </w:p>
        </w:tc>
        <w:tc>
          <w:tcPr>
            <w:tcW w:w="4825" w:type="dxa"/>
          </w:tcPr>
          <w:p w14:paraId="2CA3BA50" w14:textId="362EEDBD" w:rsidR="00AF4F3B" w:rsidRPr="00EC2D97" w:rsidRDefault="00AF4F3B" w:rsidP="00CD36FD">
            <w:pPr>
              <w:pStyle w:val="Tabletext"/>
            </w:pPr>
            <w:ins w:id="75" w:author="Author">
              <w:r>
                <w:t>Signature over BB fragments 1-4</w:t>
              </w:r>
              <w:r w:rsidR="00202322">
                <w:t xml:space="preserve"> and field</w:t>
              </w:r>
              <w:r w:rsidR="002273B7">
                <w:t xml:space="preserve"> 1-2 above</w:t>
              </w:r>
              <w:r>
                <w:t xml:space="preserve">, </w:t>
              </w:r>
            </w:ins>
            <w:del w:id="76" w:author="Author">
              <w:r w:rsidRPr="00EC2D97" w:rsidDel="0029726B">
                <w:delText xml:space="preserve">Refer </w:delText>
              </w:r>
            </w:del>
            <w:ins w:id="77" w:author="Author">
              <w:r>
                <w:t>r</w:t>
              </w:r>
              <w:r w:rsidRPr="00EC2D97">
                <w:t xml:space="preserve">efer </w:t>
              </w:r>
            </w:ins>
            <w:r w:rsidRPr="00EC2D97">
              <w:t>§ 4.15, Annex 4.</w:t>
            </w:r>
          </w:p>
        </w:tc>
      </w:tr>
    </w:tbl>
    <w:p w14:paraId="0CD01ED8" w14:textId="77777777" w:rsidR="001A3DDA" w:rsidRDefault="001A3DDA" w:rsidP="00EF3B00">
      <w:pPr>
        <w:pStyle w:val="BodyText"/>
        <w:rPr>
          <w:rFonts w:asciiTheme="minorHAnsi" w:hAnsiTheme="minorHAnsi" w:cstheme="minorHAnsi"/>
          <w:lang w:val="en-US"/>
        </w:rPr>
      </w:pPr>
    </w:p>
    <w:p w14:paraId="39414643" w14:textId="64F81CD9" w:rsidR="00846588" w:rsidRPr="007E496C" w:rsidRDefault="00846588" w:rsidP="00846588">
      <w:pPr>
        <w:pStyle w:val="Heading3"/>
        <w:numPr>
          <w:ilvl w:val="0"/>
          <w:numId w:val="0"/>
        </w:numPr>
        <w:ind w:left="992" w:hanging="992"/>
      </w:pPr>
      <w:bookmarkStart w:id="78" w:name="_Ref207619872"/>
      <w:r>
        <w:t>CML</w:t>
      </w:r>
      <w:r w:rsidRPr="007E496C">
        <w:t>-1</w:t>
      </w:r>
      <w:bookmarkEnd w:id="78"/>
    </w:p>
    <w:p w14:paraId="3A5A033E" w14:textId="77777777" w:rsidR="00DB779F" w:rsidRPr="009D34AD" w:rsidRDefault="00DB779F" w:rsidP="009D34AD">
      <w:pPr>
        <w:spacing w:after="120"/>
        <w:rPr>
          <w:rFonts w:ascii="Times New Roman" w:hAnsi="Times New Roman" w:cs="Times New Roman"/>
        </w:rPr>
      </w:pPr>
      <w:r w:rsidRPr="009D34AD">
        <w:rPr>
          <w:rFonts w:ascii="Times New Roman" w:hAnsi="Times New Roman" w:cs="Times New Roman"/>
        </w:rPr>
        <w:t>4.29</w:t>
      </w:r>
      <w:r w:rsidRPr="009D34AD">
        <w:rPr>
          <w:rFonts w:ascii="Times New Roman" w:hAnsi="Times New Roman" w:cs="Times New Roman"/>
        </w:rPr>
        <w:tab/>
        <w:t>Segmentation of VHF data exchange payload</w:t>
      </w:r>
    </w:p>
    <w:p w14:paraId="2A3B3D3D" w14:textId="77777777" w:rsidR="00DB779F" w:rsidRPr="009A0C06" w:rsidRDefault="00DB779F" w:rsidP="009D34AD">
      <w:pPr>
        <w:spacing w:after="120"/>
        <w:rPr>
          <w:rFonts w:ascii="Times New Roman" w:hAnsi="Times New Roman" w:cs="Times New Roman"/>
        </w:rPr>
      </w:pPr>
      <w:r w:rsidRPr="009A0C06">
        <w:rPr>
          <w:rFonts w:ascii="Times New Roman" w:hAnsi="Times New Roman" w:cs="Times New Roman"/>
        </w:rPr>
        <w:t xml:space="preserve">Data to be transmitted over VDE payload should be input to equipment via the PI by using applicable international standards. If the PI input results in need of executing multiple simultaneous transactions over VDL, the equipment should process them as described in this section. </w:t>
      </w:r>
    </w:p>
    <w:p w14:paraId="3DA90D39" w14:textId="77777777" w:rsidR="00DB779F" w:rsidRDefault="00DB779F" w:rsidP="009D34AD">
      <w:pPr>
        <w:spacing w:after="120"/>
        <w:rPr>
          <w:ins w:id="79" w:author="Author"/>
          <w:rFonts w:ascii="Times New Roman" w:hAnsi="Times New Roman" w:cs="Times New Roman"/>
        </w:rPr>
      </w:pPr>
      <w:r w:rsidRPr="009A0C06">
        <w:rPr>
          <w:rFonts w:ascii="Times New Roman" w:hAnsi="Times New Roman" w:cs="Times New Roman"/>
        </w:rPr>
        <w:lastRenderedPageBreak/>
        <w:t>VDE payload segments get packed inside the fragment as shown in Figure 43. Each segment denotes a part of data within a transaction. Transactions under simultaneous processing are identified by different sequential IDs included in the segment header.</w:t>
      </w:r>
    </w:p>
    <w:p w14:paraId="196D292A" w14:textId="4EC76A30" w:rsidR="00DB779F" w:rsidRPr="009A0C06" w:rsidRDefault="00DB779F" w:rsidP="0094501F">
      <w:pPr>
        <w:rPr>
          <w:rFonts w:ascii="Times New Roman" w:hAnsi="Times New Roman" w:cs="Times New Roman"/>
        </w:rPr>
      </w:pPr>
      <w:ins w:id="80" w:author="Author">
        <w:r>
          <w:rPr>
            <w:rFonts w:ascii="Times New Roman" w:hAnsi="Times New Roman" w:cs="Times New Roman"/>
          </w:rPr>
          <w:t>A segment may be signed or unsigned</w:t>
        </w:r>
        <w:r w:rsidR="009D34AD">
          <w:rPr>
            <w:rFonts w:ascii="Times New Roman" w:hAnsi="Times New Roman" w:cs="Times New Roman"/>
          </w:rPr>
          <w:t xml:space="preserve"> as indicated by the Segment type</w:t>
        </w:r>
        <w:r>
          <w:rPr>
            <w:rFonts w:ascii="Times New Roman" w:hAnsi="Times New Roman" w:cs="Times New Roman"/>
          </w:rPr>
          <w:t xml:space="preserve">. </w:t>
        </w:r>
        <w:r w:rsidR="009D34AD">
          <w:rPr>
            <w:rFonts w:ascii="Times New Roman" w:hAnsi="Times New Roman" w:cs="Times New Roman"/>
          </w:rPr>
          <w:t>When calculating the digital signature, t</w:t>
        </w:r>
        <w:r>
          <w:rPr>
            <w:rFonts w:ascii="Times New Roman" w:hAnsi="Times New Roman" w:cs="Times New Roman"/>
          </w:rPr>
          <w:t xml:space="preserve">he Source MMSI and Destination MMSI are prepended to the </w:t>
        </w:r>
        <w:r w:rsidR="0094501F">
          <w:rPr>
            <w:rFonts w:ascii="Times New Roman" w:hAnsi="Times New Roman" w:cs="Times New Roman"/>
          </w:rPr>
          <w:t>data,</w:t>
        </w:r>
        <w:r>
          <w:rPr>
            <w:rFonts w:ascii="Times New Roman" w:hAnsi="Times New Roman" w:cs="Times New Roman"/>
          </w:rPr>
          <w:t xml:space="preserve"> but it is not transmitted as part of the segment. When receiving a signed segment, the Source MMSI and Destination MMSI should be prepended to the data when authenticating the signature.</w:t>
        </w:r>
      </w:ins>
    </w:p>
    <w:p w14:paraId="0BD0E17D" w14:textId="77777777" w:rsidR="00DB779F" w:rsidRPr="009A0C06" w:rsidRDefault="00DB779F" w:rsidP="009D34AD">
      <w:pPr>
        <w:pStyle w:val="Heading3"/>
        <w:numPr>
          <w:ilvl w:val="0"/>
          <w:numId w:val="0"/>
        </w:numPr>
        <w:rPr>
          <w:ins w:id="81" w:author="Author"/>
          <w:rFonts w:ascii="Times New Roman" w:hAnsi="Times New Roman" w:cs="Times New Roman"/>
          <w:caps/>
          <w:szCs w:val="22"/>
        </w:rPr>
      </w:pPr>
    </w:p>
    <w:p w14:paraId="676738D9" w14:textId="77777777" w:rsidR="00DB779F" w:rsidRPr="009D34AD" w:rsidRDefault="00DB779F" w:rsidP="009D34AD">
      <w:pPr>
        <w:rPr>
          <w:rFonts w:ascii="Times New Roman" w:hAnsi="Times New Roman" w:cs="Times New Roman"/>
        </w:rPr>
      </w:pPr>
      <w:r w:rsidRPr="009D34AD">
        <w:rPr>
          <w:rFonts w:ascii="Times New Roman" w:hAnsi="Times New Roman" w:cs="Times New Roman"/>
          <w:caps/>
        </w:rPr>
        <w:t>4.29.1</w:t>
      </w:r>
      <w:r w:rsidRPr="009D34AD">
        <w:rPr>
          <w:rFonts w:ascii="Times New Roman" w:hAnsi="Times New Roman" w:cs="Times New Roman"/>
          <w:caps/>
        </w:rPr>
        <w:tab/>
      </w:r>
      <w:r w:rsidRPr="009D34AD">
        <w:rPr>
          <w:rFonts w:ascii="Times New Roman" w:hAnsi="Times New Roman" w:cs="Times New Roman"/>
        </w:rPr>
        <w:t>Segment description</w:t>
      </w:r>
    </w:p>
    <w:p w14:paraId="7DFCBEC3" w14:textId="77777777" w:rsidR="00DB779F" w:rsidRPr="00403650" w:rsidRDefault="00DB779F" w:rsidP="00DB779F">
      <w:pPr>
        <w:pStyle w:val="TableNo"/>
      </w:pPr>
      <w:bookmarkStart w:id="82" w:name="_Toc35546150"/>
      <w:r w:rsidRPr="00403650">
        <w:t>Table 5</w:t>
      </w:r>
      <w:ins w:id="83" w:author="Author">
        <w:r w:rsidRPr="00403650">
          <w:t>4</w:t>
        </w:r>
      </w:ins>
      <w:del w:id="84" w:author="Author">
        <w:r w:rsidRPr="00403650" w:rsidDel="00EF136B">
          <w:delText>2</w:delText>
        </w:r>
      </w:del>
    </w:p>
    <w:p w14:paraId="642F2830" w14:textId="77777777" w:rsidR="00DB779F" w:rsidRPr="009A0C06" w:rsidRDefault="00DB779F" w:rsidP="00DB779F">
      <w:pPr>
        <w:pStyle w:val="Tabletitle"/>
        <w:rPr>
          <w:rFonts w:ascii="Times New Roman" w:hAnsi="Times New Roman"/>
        </w:rPr>
      </w:pPr>
      <w:r w:rsidRPr="009A0C06">
        <w:rPr>
          <w:rFonts w:ascii="Times New Roman" w:hAnsi="Times New Roman"/>
        </w:rPr>
        <w:t>Segment description</w:t>
      </w:r>
      <w:bookmarkEnd w:id="82"/>
    </w:p>
    <w:tbl>
      <w:tblPr>
        <w:tblStyle w:val="TableGrid1"/>
        <w:tblW w:w="9639" w:type="dxa"/>
        <w:jc w:val="center"/>
        <w:tblLayout w:type="fixed"/>
        <w:tblCellMar>
          <w:left w:w="57" w:type="dxa"/>
          <w:right w:w="57" w:type="dxa"/>
        </w:tblCellMar>
        <w:tblLook w:val="04A0" w:firstRow="1" w:lastRow="0" w:firstColumn="1" w:lastColumn="0" w:noHBand="0" w:noVBand="1"/>
      </w:tblPr>
      <w:tblGrid>
        <w:gridCol w:w="932"/>
        <w:gridCol w:w="1249"/>
        <w:gridCol w:w="1101"/>
        <w:gridCol w:w="1351"/>
        <w:gridCol w:w="5006"/>
      </w:tblGrid>
      <w:tr w:rsidR="00DB779F" w:rsidRPr="00403650" w14:paraId="6D769C4A" w14:textId="77777777" w:rsidTr="00CD36FD">
        <w:trPr>
          <w:cantSplit/>
          <w:jc w:val="center"/>
        </w:trPr>
        <w:tc>
          <w:tcPr>
            <w:tcW w:w="483" w:type="pct"/>
            <w:noWrap/>
          </w:tcPr>
          <w:p w14:paraId="0025A21E" w14:textId="77777777" w:rsidR="00DB779F" w:rsidRPr="00403650" w:rsidRDefault="00DB779F" w:rsidP="00CD36FD">
            <w:pPr>
              <w:pStyle w:val="Tablehead"/>
              <w:rPr>
                <w:rFonts w:ascii="Times New Roman" w:hAnsi="Times New Roman" w:cs="Times New Roman"/>
              </w:rPr>
            </w:pPr>
            <w:r w:rsidRPr="00403650">
              <w:rPr>
                <w:rFonts w:ascii="Times New Roman" w:hAnsi="Times New Roman" w:cs="Times New Roman"/>
              </w:rPr>
              <w:t xml:space="preserve">Field </w:t>
            </w:r>
            <w:r w:rsidRPr="00403650">
              <w:rPr>
                <w:rFonts w:ascii="Times New Roman" w:hAnsi="Times New Roman" w:cs="Times New Roman"/>
              </w:rPr>
              <w:br/>
              <w:t>No.</w:t>
            </w:r>
          </w:p>
        </w:tc>
        <w:tc>
          <w:tcPr>
            <w:tcW w:w="648" w:type="pct"/>
            <w:noWrap/>
          </w:tcPr>
          <w:p w14:paraId="3EC902DC" w14:textId="77777777" w:rsidR="00DB779F" w:rsidRPr="00403650" w:rsidRDefault="00DB779F" w:rsidP="00CD36FD">
            <w:pPr>
              <w:pStyle w:val="Tablehead"/>
              <w:rPr>
                <w:rFonts w:ascii="Times New Roman" w:hAnsi="Times New Roman" w:cs="Times New Roman"/>
              </w:rPr>
            </w:pPr>
            <w:r w:rsidRPr="00403650">
              <w:rPr>
                <w:rFonts w:ascii="Times New Roman" w:hAnsi="Times New Roman" w:cs="Times New Roman"/>
              </w:rPr>
              <w:t xml:space="preserve">Value </w:t>
            </w:r>
            <w:r w:rsidRPr="00403650">
              <w:rPr>
                <w:rFonts w:ascii="Times New Roman" w:hAnsi="Times New Roman" w:cs="Times New Roman"/>
              </w:rPr>
              <w:br/>
              <w:t>(Dec)</w:t>
            </w:r>
          </w:p>
        </w:tc>
        <w:tc>
          <w:tcPr>
            <w:tcW w:w="571" w:type="pct"/>
            <w:noWrap/>
          </w:tcPr>
          <w:p w14:paraId="407F80F9" w14:textId="77777777" w:rsidR="00DB779F" w:rsidRPr="00403650" w:rsidRDefault="00DB779F" w:rsidP="00CD36FD">
            <w:pPr>
              <w:pStyle w:val="Tablehead"/>
              <w:rPr>
                <w:rFonts w:ascii="Times New Roman" w:hAnsi="Times New Roman" w:cs="Times New Roman"/>
              </w:rPr>
            </w:pPr>
            <w:r w:rsidRPr="00403650">
              <w:rPr>
                <w:rFonts w:ascii="Times New Roman" w:hAnsi="Times New Roman" w:cs="Times New Roman"/>
              </w:rPr>
              <w:t xml:space="preserve">Size </w:t>
            </w:r>
            <w:r w:rsidRPr="00403650">
              <w:rPr>
                <w:rFonts w:ascii="Times New Roman" w:hAnsi="Times New Roman" w:cs="Times New Roman"/>
              </w:rPr>
              <w:br/>
              <w:t>(Bits)</w:t>
            </w:r>
          </w:p>
        </w:tc>
        <w:tc>
          <w:tcPr>
            <w:tcW w:w="701" w:type="pct"/>
            <w:noWrap/>
          </w:tcPr>
          <w:p w14:paraId="7683AA85" w14:textId="77777777" w:rsidR="00DB779F" w:rsidRPr="00403650" w:rsidRDefault="00DB779F" w:rsidP="00CD36FD">
            <w:pPr>
              <w:pStyle w:val="Tablehead"/>
              <w:rPr>
                <w:rFonts w:ascii="Times New Roman" w:hAnsi="Times New Roman" w:cs="Times New Roman"/>
              </w:rPr>
            </w:pPr>
            <w:r w:rsidRPr="00403650">
              <w:rPr>
                <w:rFonts w:ascii="Times New Roman" w:hAnsi="Times New Roman" w:cs="Times New Roman"/>
              </w:rPr>
              <w:t>Function</w:t>
            </w:r>
          </w:p>
        </w:tc>
        <w:tc>
          <w:tcPr>
            <w:tcW w:w="2597" w:type="pct"/>
            <w:noWrap/>
          </w:tcPr>
          <w:p w14:paraId="343196E5" w14:textId="77777777" w:rsidR="00DB779F" w:rsidRPr="00403650" w:rsidRDefault="00DB779F" w:rsidP="00CD36FD">
            <w:pPr>
              <w:pStyle w:val="Tablehead"/>
              <w:rPr>
                <w:rFonts w:ascii="Times New Roman" w:hAnsi="Times New Roman" w:cs="Times New Roman"/>
              </w:rPr>
            </w:pPr>
            <w:r w:rsidRPr="00403650">
              <w:rPr>
                <w:rFonts w:ascii="Times New Roman" w:hAnsi="Times New Roman" w:cs="Times New Roman"/>
              </w:rPr>
              <w:t>Content</w:t>
            </w:r>
          </w:p>
        </w:tc>
      </w:tr>
      <w:tr w:rsidR="00DB779F" w:rsidRPr="00403650" w14:paraId="2CB329DD" w14:textId="77777777" w:rsidTr="00CD36FD">
        <w:trPr>
          <w:cantSplit/>
          <w:jc w:val="center"/>
          <w:ins w:id="85" w:author="Author"/>
        </w:trPr>
        <w:tc>
          <w:tcPr>
            <w:tcW w:w="483" w:type="pct"/>
            <w:noWrap/>
          </w:tcPr>
          <w:p w14:paraId="7A56BF8F" w14:textId="77777777" w:rsidR="00DB779F" w:rsidRPr="00403650" w:rsidRDefault="00DB779F" w:rsidP="00CD36FD">
            <w:pPr>
              <w:pStyle w:val="Tabletext"/>
              <w:jc w:val="center"/>
              <w:rPr>
                <w:ins w:id="86" w:author="Author"/>
              </w:rPr>
            </w:pPr>
            <w:ins w:id="87" w:author="Author">
              <w:r w:rsidRPr="00403650">
                <w:t>1</w:t>
              </w:r>
            </w:ins>
          </w:p>
        </w:tc>
        <w:tc>
          <w:tcPr>
            <w:tcW w:w="648" w:type="pct"/>
            <w:noWrap/>
          </w:tcPr>
          <w:p w14:paraId="6CFFDABD" w14:textId="77777777" w:rsidR="00DB779F" w:rsidRPr="00403650" w:rsidRDefault="00DB779F" w:rsidP="00CD36FD">
            <w:pPr>
              <w:pStyle w:val="Tabletext"/>
              <w:jc w:val="center"/>
              <w:rPr>
                <w:ins w:id="88" w:author="Author"/>
              </w:rPr>
            </w:pPr>
            <w:ins w:id="89" w:author="Author">
              <w:r w:rsidRPr="00403650">
                <w:t>0</w:t>
              </w:r>
            </w:ins>
          </w:p>
        </w:tc>
        <w:tc>
          <w:tcPr>
            <w:tcW w:w="571" w:type="pct"/>
            <w:noWrap/>
          </w:tcPr>
          <w:p w14:paraId="2E77865D" w14:textId="77777777" w:rsidR="00DB779F" w:rsidRPr="00403650" w:rsidRDefault="00DB779F" w:rsidP="00CD36FD">
            <w:pPr>
              <w:pStyle w:val="Tabletext"/>
              <w:jc w:val="center"/>
              <w:rPr>
                <w:ins w:id="90" w:author="Author"/>
              </w:rPr>
            </w:pPr>
            <w:ins w:id="91" w:author="Author">
              <w:r w:rsidRPr="00403650">
                <w:t>2</w:t>
              </w:r>
            </w:ins>
          </w:p>
        </w:tc>
        <w:tc>
          <w:tcPr>
            <w:tcW w:w="701" w:type="pct"/>
            <w:noWrap/>
          </w:tcPr>
          <w:p w14:paraId="3A6A6172" w14:textId="77777777" w:rsidR="00DB779F" w:rsidRPr="00403650" w:rsidRDefault="00DB779F" w:rsidP="00CD36FD">
            <w:pPr>
              <w:pStyle w:val="Tabletext"/>
              <w:rPr>
                <w:ins w:id="92" w:author="Author"/>
              </w:rPr>
            </w:pPr>
            <w:ins w:id="93" w:author="Author">
              <w:r w:rsidRPr="00403650">
                <w:t>Segment type</w:t>
              </w:r>
            </w:ins>
          </w:p>
        </w:tc>
        <w:tc>
          <w:tcPr>
            <w:tcW w:w="2597" w:type="pct"/>
            <w:noWrap/>
          </w:tcPr>
          <w:p w14:paraId="1E292D14" w14:textId="77777777" w:rsidR="00DB779F" w:rsidRPr="00403650" w:rsidRDefault="00DB779F" w:rsidP="00CD36FD">
            <w:pPr>
              <w:pStyle w:val="Tabletext"/>
              <w:rPr>
                <w:ins w:id="94" w:author="Author"/>
                <w:szCs w:val="18"/>
              </w:rPr>
            </w:pPr>
            <w:ins w:id="95" w:author="Author">
              <w:r w:rsidRPr="00403650">
                <w:rPr>
                  <w:szCs w:val="18"/>
                </w:rPr>
                <w:t xml:space="preserve">Default </w:t>
              </w:r>
              <w:r>
                <w:rPr>
                  <w:szCs w:val="18"/>
                </w:rPr>
                <w:t xml:space="preserve">unsigned </w:t>
              </w:r>
              <w:r w:rsidRPr="00403650">
                <w:rPr>
                  <w:szCs w:val="18"/>
                </w:rPr>
                <w:t>segment type</w:t>
              </w:r>
            </w:ins>
          </w:p>
        </w:tc>
      </w:tr>
      <w:tr w:rsidR="00DB779F" w:rsidRPr="00403650" w14:paraId="4E719C18" w14:textId="77777777" w:rsidTr="00CD36FD">
        <w:trPr>
          <w:cantSplit/>
          <w:jc w:val="center"/>
        </w:trPr>
        <w:tc>
          <w:tcPr>
            <w:tcW w:w="483" w:type="pct"/>
            <w:noWrap/>
          </w:tcPr>
          <w:p w14:paraId="7059D5B4" w14:textId="77777777" w:rsidR="00DB779F" w:rsidRPr="00403650" w:rsidRDefault="00DB779F" w:rsidP="00CD36FD">
            <w:pPr>
              <w:pStyle w:val="Tabletext"/>
              <w:jc w:val="center"/>
            </w:pPr>
            <w:ins w:id="96" w:author="Author">
              <w:r w:rsidRPr="00403650">
                <w:t>2</w:t>
              </w:r>
            </w:ins>
            <w:del w:id="97" w:author="Author">
              <w:r w:rsidRPr="00403650" w:rsidDel="005B53A6">
                <w:delText>1</w:delText>
              </w:r>
            </w:del>
          </w:p>
        </w:tc>
        <w:tc>
          <w:tcPr>
            <w:tcW w:w="648" w:type="pct"/>
            <w:noWrap/>
          </w:tcPr>
          <w:p w14:paraId="4168531A" w14:textId="77777777" w:rsidR="00DB779F" w:rsidRPr="00403650" w:rsidRDefault="00DB779F" w:rsidP="00CD36FD">
            <w:pPr>
              <w:pStyle w:val="Tabletext"/>
              <w:jc w:val="center"/>
            </w:pPr>
            <w:r w:rsidRPr="00403650">
              <w:t>0 to 2</w:t>
            </w:r>
            <w:r w:rsidRPr="00403650">
              <w:rPr>
                <w:vertAlign w:val="superscript"/>
              </w:rPr>
              <w:t>1</w:t>
            </w:r>
            <w:ins w:id="98" w:author="Author">
              <w:r w:rsidRPr="00403650">
                <w:rPr>
                  <w:vertAlign w:val="superscript"/>
                </w:rPr>
                <w:t>4</w:t>
              </w:r>
            </w:ins>
            <w:del w:id="99" w:author="Author">
              <w:r w:rsidRPr="00403650" w:rsidDel="005B53A6">
                <w:rPr>
                  <w:vertAlign w:val="superscript"/>
                </w:rPr>
                <w:delText>6</w:delText>
              </w:r>
            </w:del>
            <w:r w:rsidRPr="00403650">
              <w:t>-1</w:t>
            </w:r>
          </w:p>
        </w:tc>
        <w:tc>
          <w:tcPr>
            <w:tcW w:w="571" w:type="pct"/>
            <w:noWrap/>
          </w:tcPr>
          <w:p w14:paraId="5A48D7E6" w14:textId="77777777" w:rsidR="00DB779F" w:rsidRPr="00403650" w:rsidRDefault="00DB779F" w:rsidP="00CD36FD">
            <w:pPr>
              <w:pStyle w:val="Tabletext"/>
              <w:jc w:val="center"/>
            </w:pPr>
            <w:r w:rsidRPr="00403650">
              <w:t>1</w:t>
            </w:r>
            <w:ins w:id="100" w:author="Author">
              <w:r w:rsidRPr="00403650">
                <w:t>4</w:t>
              </w:r>
            </w:ins>
            <w:del w:id="101" w:author="Author">
              <w:r w:rsidRPr="00403650" w:rsidDel="005B53A6">
                <w:delText>6</w:delText>
              </w:r>
            </w:del>
          </w:p>
        </w:tc>
        <w:tc>
          <w:tcPr>
            <w:tcW w:w="701" w:type="pct"/>
            <w:noWrap/>
          </w:tcPr>
          <w:p w14:paraId="378F6906" w14:textId="77777777" w:rsidR="00DB779F" w:rsidRPr="00403650" w:rsidRDefault="00DB779F" w:rsidP="00CD36FD">
            <w:pPr>
              <w:pStyle w:val="Tabletext"/>
            </w:pPr>
            <w:r w:rsidRPr="00403650">
              <w:t>Sequential ID</w:t>
            </w:r>
          </w:p>
        </w:tc>
        <w:tc>
          <w:tcPr>
            <w:tcW w:w="2597" w:type="pct"/>
            <w:noWrap/>
          </w:tcPr>
          <w:p w14:paraId="13BCD630" w14:textId="77777777" w:rsidR="00DB779F" w:rsidRPr="00403650" w:rsidRDefault="00DB779F" w:rsidP="00CD36FD">
            <w:pPr>
              <w:pStyle w:val="Tabletext"/>
            </w:pPr>
            <w:r w:rsidRPr="00403650">
              <w:rPr>
                <w:szCs w:val="18"/>
              </w:rPr>
              <w:t>Sequential ID of matching data transaction.</w:t>
            </w:r>
          </w:p>
        </w:tc>
      </w:tr>
      <w:tr w:rsidR="00DB779F" w:rsidRPr="00403650" w14:paraId="047BC30C" w14:textId="77777777" w:rsidTr="00CD36FD">
        <w:trPr>
          <w:cantSplit/>
          <w:jc w:val="center"/>
        </w:trPr>
        <w:tc>
          <w:tcPr>
            <w:tcW w:w="483" w:type="pct"/>
            <w:noWrap/>
          </w:tcPr>
          <w:p w14:paraId="777E2872" w14:textId="77777777" w:rsidR="00DB779F" w:rsidRPr="00403650" w:rsidRDefault="00DB779F" w:rsidP="00CD36FD">
            <w:pPr>
              <w:pStyle w:val="Tabletext"/>
              <w:jc w:val="center"/>
            </w:pPr>
            <w:ins w:id="102" w:author="Author">
              <w:r w:rsidRPr="00403650">
                <w:t>3</w:t>
              </w:r>
            </w:ins>
            <w:del w:id="103" w:author="Author">
              <w:r w:rsidRPr="00403650" w:rsidDel="005B53A6">
                <w:delText>2</w:delText>
              </w:r>
            </w:del>
          </w:p>
        </w:tc>
        <w:tc>
          <w:tcPr>
            <w:tcW w:w="648" w:type="pct"/>
            <w:noWrap/>
          </w:tcPr>
          <w:p w14:paraId="3DE2948D" w14:textId="77777777" w:rsidR="00DB779F" w:rsidRPr="00403650" w:rsidRDefault="00DB779F" w:rsidP="00CD36FD">
            <w:pPr>
              <w:pStyle w:val="Tabletext"/>
              <w:jc w:val="center"/>
            </w:pPr>
            <w:r w:rsidRPr="00403650">
              <w:t>0 to 2</w:t>
            </w:r>
            <w:r w:rsidRPr="00403650">
              <w:rPr>
                <w:vertAlign w:val="superscript"/>
              </w:rPr>
              <w:t>16</w:t>
            </w:r>
            <w:r w:rsidRPr="00403650">
              <w:t>-1</w:t>
            </w:r>
          </w:p>
        </w:tc>
        <w:tc>
          <w:tcPr>
            <w:tcW w:w="571" w:type="pct"/>
            <w:noWrap/>
          </w:tcPr>
          <w:p w14:paraId="3869B7B8" w14:textId="77777777" w:rsidR="00DB779F" w:rsidRPr="00403650" w:rsidRDefault="00DB779F" w:rsidP="00CD36FD">
            <w:pPr>
              <w:pStyle w:val="Tabletext"/>
              <w:jc w:val="center"/>
            </w:pPr>
            <w:r w:rsidRPr="00403650">
              <w:t>16</w:t>
            </w:r>
          </w:p>
        </w:tc>
        <w:tc>
          <w:tcPr>
            <w:tcW w:w="701" w:type="pct"/>
            <w:noWrap/>
          </w:tcPr>
          <w:p w14:paraId="4AB9E728" w14:textId="77777777" w:rsidR="00DB779F" w:rsidRPr="00403650" w:rsidRDefault="00DB779F" w:rsidP="00CD36FD">
            <w:pPr>
              <w:pStyle w:val="Tabletext"/>
              <w:rPr>
                <w:szCs w:val="18"/>
              </w:rPr>
            </w:pPr>
            <w:r w:rsidRPr="00403650">
              <w:rPr>
                <w:szCs w:val="18"/>
              </w:rPr>
              <w:t>Payload size</w:t>
            </w:r>
          </w:p>
        </w:tc>
        <w:tc>
          <w:tcPr>
            <w:tcW w:w="2597" w:type="pct"/>
            <w:noWrap/>
          </w:tcPr>
          <w:p w14:paraId="58E5D726" w14:textId="77777777" w:rsidR="00DB779F" w:rsidRPr="00403650" w:rsidRDefault="00DB779F" w:rsidP="00CD36FD">
            <w:pPr>
              <w:pStyle w:val="Tabletext"/>
              <w:rPr>
                <w:szCs w:val="18"/>
              </w:rPr>
            </w:pPr>
            <w:r w:rsidRPr="00403650">
              <w:t>Size of the segment payload data only (bytes).</w:t>
            </w:r>
          </w:p>
        </w:tc>
      </w:tr>
      <w:tr w:rsidR="00DB779F" w:rsidRPr="00403650" w14:paraId="490722BC" w14:textId="77777777" w:rsidTr="00CD36FD">
        <w:trPr>
          <w:cantSplit/>
          <w:jc w:val="center"/>
        </w:trPr>
        <w:tc>
          <w:tcPr>
            <w:tcW w:w="483" w:type="pct"/>
            <w:noWrap/>
          </w:tcPr>
          <w:p w14:paraId="1AF6489A" w14:textId="77777777" w:rsidR="00DB779F" w:rsidRPr="00403650" w:rsidRDefault="00DB779F" w:rsidP="00CD36FD">
            <w:pPr>
              <w:pStyle w:val="Tabletext"/>
              <w:jc w:val="center"/>
            </w:pPr>
            <w:ins w:id="104" w:author="Author">
              <w:r w:rsidRPr="00403650">
                <w:t>4</w:t>
              </w:r>
            </w:ins>
            <w:del w:id="105" w:author="Author">
              <w:r w:rsidRPr="00403650" w:rsidDel="005B53A6">
                <w:delText>3</w:delText>
              </w:r>
            </w:del>
          </w:p>
        </w:tc>
        <w:tc>
          <w:tcPr>
            <w:tcW w:w="648" w:type="pct"/>
            <w:noWrap/>
          </w:tcPr>
          <w:p w14:paraId="754BF9FC" w14:textId="77777777" w:rsidR="00DB779F" w:rsidRPr="00403650" w:rsidRDefault="00DB779F" w:rsidP="00CD36FD">
            <w:pPr>
              <w:pStyle w:val="Tabletext"/>
              <w:jc w:val="center"/>
            </w:pPr>
          </w:p>
        </w:tc>
        <w:tc>
          <w:tcPr>
            <w:tcW w:w="571" w:type="pct"/>
            <w:noWrap/>
          </w:tcPr>
          <w:p w14:paraId="7EC221AB" w14:textId="77777777" w:rsidR="00DB779F" w:rsidRPr="00403650" w:rsidRDefault="00DB779F" w:rsidP="00CD36FD">
            <w:pPr>
              <w:pStyle w:val="Tabletext"/>
              <w:jc w:val="center"/>
            </w:pPr>
            <w:r w:rsidRPr="00403650">
              <w:t>Variable</w:t>
            </w:r>
          </w:p>
        </w:tc>
        <w:tc>
          <w:tcPr>
            <w:tcW w:w="701" w:type="pct"/>
            <w:noWrap/>
          </w:tcPr>
          <w:p w14:paraId="78929753" w14:textId="77777777" w:rsidR="00DB779F" w:rsidRPr="00403650" w:rsidRDefault="00DB779F" w:rsidP="00CD36FD">
            <w:pPr>
              <w:pStyle w:val="Tabletext"/>
              <w:rPr>
                <w:szCs w:val="18"/>
              </w:rPr>
            </w:pPr>
            <w:r w:rsidRPr="00403650">
              <w:rPr>
                <w:szCs w:val="18"/>
              </w:rPr>
              <w:t>Payload data</w:t>
            </w:r>
          </w:p>
        </w:tc>
        <w:tc>
          <w:tcPr>
            <w:tcW w:w="2597" w:type="pct"/>
            <w:noWrap/>
          </w:tcPr>
          <w:p w14:paraId="2AC4553F" w14:textId="77777777" w:rsidR="00DB779F" w:rsidRPr="00403650" w:rsidRDefault="00DB779F" w:rsidP="00CD36FD">
            <w:pPr>
              <w:pStyle w:val="Tabletext"/>
              <w:rPr>
                <w:szCs w:val="18"/>
              </w:rPr>
            </w:pPr>
            <w:r w:rsidRPr="00403650">
              <w:rPr>
                <w:szCs w:val="18"/>
              </w:rPr>
              <w:t>Payload data.</w:t>
            </w:r>
          </w:p>
        </w:tc>
      </w:tr>
    </w:tbl>
    <w:p w14:paraId="31CC5FC3" w14:textId="78DA714E" w:rsidR="00DB779F" w:rsidRPr="00403650" w:rsidRDefault="00DB779F" w:rsidP="00DB779F">
      <w:pPr>
        <w:pStyle w:val="TableNo"/>
        <w:rPr>
          <w:ins w:id="106" w:author="Author"/>
        </w:rPr>
      </w:pPr>
      <w:ins w:id="107" w:author="Author">
        <w:r w:rsidRPr="00403650">
          <w:t>Table 5</w:t>
        </w:r>
        <w:r w:rsidR="00492409">
          <w:t>5</w:t>
        </w:r>
      </w:ins>
    </w:p>
    <w:p w14:paraId="08829109" w14:textId="77777777" w:rsidR="00DB779F" w:rsidRPr="009A0C06" w:rsidRDefault="00DB779F" w:rsidP="00DB779F">
      <w:pPr>
        <w:pStyle w:val="Tabletitle"/>
        <w:rPr>
          <w:ins w:id="108" w:author="Author"/>
          <w:rFonts w:ascii="Times New Roman" w:hAnsi="Times New Roman"/>
        </w:rPr>
      </w:pPr>
      <w:ins w:id="109" w:author="Author">
        <w:r w:rsidRPr="009A0C06">
          <w:rPr>
            <w:rFonts w:ascii="Times New Roman" w:hAnsi="Times New Roman"/>
          </w:rPr>
          <w:t>Signed segment description</w:t>
        </w:r>
      </w:ins>
    </w:p>
    <w:p w14:paraId="1402CDE7" w14:textId="77777777" w:rsidR="00DB779F" w:rsidRPr="00403650" w:rsidRDefault="00DB779F" w:rsidP="00DB779F">
      <w:pPr>
        <w:pStyle w:val="Tablefin"/>
        <w:rPr>
          <w:ins w:id="110" w:author="Author"/>
        </w:rPr>
      </w:pPr>
    </w:p>
    <w:tbl>
      <w:tblPr>
        <w:tblStyle w:val="TableGrid1"/>
        <w:tblW w:w="9639" w:type="dxa"/>
        <w:jc w:val="center"/>
        <w:tblLayout w:type="fixed"/>
        <w:tblCellMar>
          <w:left w:w="57" w:type="dxa"/>
          <w:right w:w="57" w:type="dxa"/>
        </w:tblCellMar>
        <w:tblLook w:val="04A0" w:firstRow="1" w:lastRow="0" w:firstColumn="1" w:lastColumn="0" w:noHBand="0" w:noVBand="1"/>
      </w:tblPr>
      <w:tblGrid>
        <w:gridCol w:w="932"/>
        <w:gridCol w:w="1249"/>
        <w:gridCol w:w="1101"/>
        <w:gridCol w:w="1351"/>
        <w:gridCol w:w="5006"/>
      </w:tblGrid>
      <w:tr w:rsidR="00DB779F" w:rsidRPr="00403650" w14:paraId="600B4572" w14:textId="77777777" w:rsidTr="00CD36FD">
        <w:trPr>
          <w:cantSplit/>
          <w:jc w:val="center"/>
          <w:ins w:id="111" w:author="Author"/>
        </w:trPr>
        <w:tc>
          <w:tcPr>
            <w:tcW w:w="483" w:type="pct"/>
            <w:noWrap/>
          </w:tcPr>
          <w:p w14:paraId="4AA1E345" w14:textId="77777777" w:rsidR="00DB779F" w:rsidRPr="00403650" w:rsidRDefault="00DB779F" w:rsidP="00CD36FD">
            <w:pPr>
              <w:pStyle w:val="Tablehead"/>
              <w:rPr>
                <w:ins w:id="112" w:author="Author"/>
                <w:rFonts w:ascii="Times New Roman" w:hAnsi="Times New Roman" w:cs="Times New Roman"/>
              </w:rPr>
            </w:pPr>
            <w:ins w:id="113" w:author="Author">
              <w:r w:rsidRPr="00403650">
                <w:rPr>
                  <w:rFonts w:ascii="Times New Roman" w:hAnsi="Times New Roman" w:cs="Times New Roman"/>
                </w:rPr>
                <w:t xml:space="preserve">Field </w:t>
              </w:r>
              <w:r w:rsidRPr="00403650">
                <w:rPr>
                  <w:rFonts w:ascii="Times New Roman" w:hAnsi="Times New Roman" w:cs="Times New Roman"/>
                </w:rPr>
                <w:br/>
                <w:t>No.</w:t>
              </w:r>
            </w:ins>
          </w:p>
        </w:tc>
        <w:tc>
          <w:tcPr>
            <w:tcW w:w="648" w:type="pct"/>
            <w:noWrap/>
          </w:tcPr>
          <w:p w14:paraId="3F98AB6D" w14:textId="77777777" w:rsidR="00DB779F" w:rsidRPr="00403650" w:rsidRDefault="00DB779F" w:rsidP="00CD36FD">
            <w:pPr>
              <w:pStyle w:val="Tablehead"/>
              <w:rPr>
                <w:ins w:id="114" w:author="Author"/>
                <w:rFonts w:ascii="Times New Roman" w:hAnsi="Times New Roman" w:cs="Times New Roman"/>
              </w:rPr>
            </w:pPr>
            <w:ins w:id="115" w:author="Author">
              <w:r w:rsidRPr="00403650">
                <w:rPr>
                  <w:rFonts w:ascii="Times New Roman" w:hAnsi="Times New Roman" w:cs="Times New Roman"/>
                </w:rPr>
                <w:t xml:space="preserve">Value </w:t>
              </w:r>
              <w:r w:rsidRPr="00403650">
                <w:rPr>
                  <w:rFonts w:ascii="Times New Roman" w:hAnsi="Times New Roman" w:cs="Times New Roman"/>
                </w:rPr>
                <w:br/>
                <w:t>(Dec)</w:t>
              </w:r>
            </w:ins>
          </w:p>
        </w:tc>
        <w:tc>
          <w:tcPr>
            <w:tcW w:w="571" w:type="pct"/>
            <w:noWrap/>
          </w:tcPr>
          <w:p w14:paraId="5EF55AE0" w14:textId="77777777" w:rsidR="00DB779F" w:rsidRPr="00403650" w:rsidRDefault="00DB779F" w:rsidP="00CD36FD">
            <w:pPr>
              <w:pStyle w:val="Tablehead"/>
              <w:rPr>
                <w:ins w:id="116" w:author="Author"/>
                <w:rFonts w:ascii="Times New Roman" w:hAnsi="Times New Roman" w:cs="Times New Roman"/>
              </w:rPr>
            </w:pPr>
            <w:ins w:id="117" w:author="Author">
              <w:r w:rsidRPr="00403650">
                <w:rPr>
                  <w:rFonts w:ascii="Times New Roman" w:hAnsi="Times New Roman" w:cs="Times New Roman"/>
                </w:rPr>
                <w:t xml:space="preserve">Size </w:t>
              </w:r>
              <w:r w:rsidRPr="00403650">
                <w:rPr>
                  <w:rFonts w:ascii="Times New Roman" w:hAnsi="Times New Roman" w:cs="Times New Roman"/>
                </w:rPr>
                <w:br/>
                <w:t>(Bits)</w:t>
              </w:r>
            </w:ins>
          </w:p>
        </w:tc>
        <w:tc>
          <w:tcPr>
            <w:tcW w:w="701" w:type="pct"/>
            <w:noWrap/>
          </w:tcPr>
          <w:p w14:paraId="05AC1AE5" w14:textId="77777777" w:rsidR="00DB779F" w:rsidRPr="00403650" w:rsidRDefault="00DB779F" w:rsidP="00CD36FD">
            <w:pPr>
              <w:pStyle w:val="Tablehead"/>
              <w:rPr>
                <w:ins w:id="118" w:author="Author"/>
                <w:rFonts w:ascii="Times New Roman" w:hAnsi="Times New Roman" w:cs="Times New Roman"/>
              </w:rPr>
            </w:pPr>
            <w:ins w:id="119" w:author="Author">
              <w:r w:rsidRPr="00403650">
                <w:rPr>
                  <w:rFonts w:ascii="Times New Roman" w:hAnsi="Times New Roman" w:cs="Times New Roman"/>
                </w:rPr>
                <w:t>Function</w:t>
              </w:r>
            </w:ins>
          </w:p>
        </w:tc>
        <w:tc>
          <w:tcPr>
            <w:tcW w:w="2597" w:type="pct"/>
            <w:noWrap/>
          </w:tcPr>
          <w:p w14:paraId="36907CAA" w14:textId="77777777" w:rsidR="00DB779F" w:rsidRPr="00403650" w:rsidRDefault="00DB779F" w:rsidP="00CD36FD">
            <w:pPr>
              <w:pStyle w:val="Tablehead"/>
              <w:rPr>
                <w:ins w:id="120" w:author="Author"/>
                <w:rFonts w:ascii="Times New Roman" w:hAnsi="Times New Roman" w:cs="Times New Roman"/>
              </w:rPr>
            </w:pPr>
            <w:ins w:id="121" w:author="Author">
              <w:r w:rsidRPr="00403650">
                <w:rPr>
                  <w:rFonts w:ascii="Times New Roman" w:hAnsi="Times New Roman" w:cs="Times New Roman"/>
                </w:rPr>
                <w:t>Content</w:t>
              </w:r>
            </w:ins>
          </w:p>
        </w:tc>
      </w:tr>
      <w:tr w:rsidR="00DB779F" w:rsidRPr="00403650" w14:paraId="15CEB849" w14:textId="77777777" w:rsidTr="00CD36FD">
        <w:trPr>
          <w:cantSplit/>
          <w:jc w:val="center"/>
          <w:ins w:id="122" w:author="Author"/>
        </w:trPr>
        <w:tc>
          <w:tcPr>
            <w:tcW w:w="483" w:type="pct"/>
            <w:noWrap/>
          </w:tcPr>
          <w:p w14:paraId="2B740F64" w14:textId="77777777" w:rsidR="00DB779F" w:rsidRPr="00403650" w:rsidRDefault="00DB779F" w:rsidP="00CD36FD">
            <w:pPr>
              <w:pStyle w:val="Tabletext"/>
              <w:jc w:val="center"/>
              <w:rPr>
                <w:ins w:id="123" w:author="Author"/>
              </w:rPr>
            </w:pPr>
            <w:ins w:id="124" w:author="Author">
              <w:r w:rsidRPr="00403650">
                <w:t>1</w:t>
              </w:r>
            </w:ins>
          </w:p>
        </w:tc>
        <w:tc>
          <w:tcPr>
            <w:tcW w:w="648" w:type="pct"/>
            <w:noWrap/>
          </w:tcPr>
          <w:p w14:paraId="1E7F352A" w14:textId="77777777" w:rsidR="00DB779F" w:rsidRPr="00403650" w:rsidRDefault="00DB779F" w:rsidP="00CD36FD">
            <w:pPr>
              <w:pStyle w:val="Tabletext"/>
              <w:jc w:val="center"/>
              <w:rPr>
                <w:ins w:id="125" w:author="Author"/>
              </w:rPr>
            </w:pPr>
            <w:ins w:id="126" w:author="Author">
              <w:r w:rsidRPr="00403650">
                <w:t>1</w:t>
              </w:r>
            </w:ins>
          </w:p>
        </w:tc>
        <w:tc>
          <w:tcPr>
            <w:tcW w:w="571" w:type="pct"/>
            <w:noWrap/>
          </w:tcPr>
          <w:p w14:paraId="11274AD3" w14:textId="77777777" w:rsidR="00DB779F" w:rsidRPr="00403650" w:rsidRDefault="00DB779F" w:rsidP="00CD36FD">
            <w:pPr>
              <w:pStyle w:val="Tabletext"/>
              <w:jc w:val="center"/>
              <w:rPr>
                <w:ins w:id="127" w:author="Author"/>
              </w:rPr>
            </w:pPr>
            <w:ins w:id="128" w:author="Author">
              <w:r w:rsidRPr="00403650">
                <w:t>2</w:t>
              </w:r>
            </w:ins>
          </w:p>
        </w:tc>
        <w:tc>
          <w:tcPr>
            <w:tcW w:w="701" w:type="pct"/>
            <w:noWrap/>
          </w:tcPr>
          <w:p w14:paraId="2B6E4DD4" w14:textId="77777777" w:rsidR="00DB779F" w:rsidRPr="00403650" w:rsidRDefault="00DB779F" w:rsidP="00CD36FD">
            <w:pPr>
              <w:pStyle w:val="Tabletext"/>
              <w:rPr>
                <w:ins w:id="129" w:author="Author"/>
              </w:rPr>
            </w:pPr>
            <w:ins w:id="130" w:author="Author">
              <w:r w:rsidRPr="00403650">
                <w:t>Segment type</w:t>
              </w:r>
            </w:ins>
          </w:p>
        </w:tc>
        <w:tc>
          <w:tcPr>
            <w:tcW w:w="2597" w:type="pct"/>
            <w:noWrap/>
          </w:tcPr>
          <w:p w14:paraId="41AC9B4D" w14:textId="77777777" w:rsidR="00DB779F" w:rsidRPr="00403650" w:rsidRDefault="00DB779F" w:rsidP="00CD36FD">
            <w:pPr>
              <w:pStyle w:val="Tabletext"/>
              <w:rPr>
                <w:ins w:id="131" w:author="Author"/>
                <w:szCs w:val="18"/>
              </w:rPr>
            </w:pPr>
            <w:ins w:id="132" w:author="Author">
              <w:r w:rsidRPr="00403650">
                <w:rPr>
                  <w:szCs w:val="18"/>
                </w:rPr>
                <w:t>Signed segment type</w:t>
              </w:r>
            </w:ins>
          </w:p>
        </w:tc>
      </w:tr>
      <w:tr w:rsidR="00DB779F" w:rsidRPr="00403650" w14:paraId="6B8CB3B9" w14:textId="77777777" w:rsidTr="00CD36FD">
        <w:trPr>
          <w:cantSplit/>
          <w:jc w:val="center"/>
          <w:ins w:id="133" w:author="Author"/>
        </w:trPr>
        <w:tc>
          <w:tcPr>
            <w:tcW w:w="483" w:type="pct"/>
            <w:noWrap/>
          </w:tcPr>
          <w:p w14:paraId="36807DCB" w14:textId="77777777" w:rsidR="00DB779F" w:rsidRPr="00403650" w:rsidRDefault="00DB779F" w:rsidP="00CD36FD">
            <w:pPr>
              <w:pStyle w:val="Tabletext"/>
              <w:jc w:val="center"/>
              <w:rPr>
                <w:ins w:id="134" w:author="Author"/>
              </w:rPr>
            </w:pPr>
            <w:ins w:id="135" w:author="Author">
              <w:r w:rsidRPr="00403650">
                <w:t>2</w:t>
              </w:r>
            </w:ins>
          </w:p>
        </w:tc>
        <w:tc>
          <w:tcPr>
            <w:tcW w:w="648" w:type="pct"/>
            <w:noWrap/>
          </w:tcPr>
          <w:p w14:paraId="7A66B434" w14:textId="77777777" w:rsidR="00DB779F" w:rsidRPr="00403650" w:rsidRDefault="00DB779F" w:rsidP="00CD36FD">
            <w:pPr>
              <w:pStyle w:val="Tabletext"/>
              <w:jc w:val="center"/>
              <w:rPr>
                <w:ins w:id="136" w:author="Author"/>
              </w:rPr>
            </w:pPr>
            <w:ins w:id="137" w:author="Author">
              <w:r w:rsidRPr="00403650">
                <w:t>0 to 2</w:t>
              </w:r>
              <w:r w:rsidRPr="00403650">
                <w:rPr>
                  <w:vertAlign w:val="superscript"/>
                </w:rPr>
                <w:t>14</w:t>
              </w:r>
              <w:r w:rsidRPr="00403650">
                <w:t>-1</w:t>
              </w:r>
            </w:ins>
          </w:p>
        </w:tc>
        <w:tc>
          <w:tcPr>
            <w:tcW w:w="571" w:type="pct"/>
            <w:noWrap/>
          </w:tcPr>
          <w:p w14:paraId="511C1877" w14:textId="77777777" w:rsidR="00DB779F" w:rsidRPr="00403650" w:rsidRDefault="00DB779F" w:rsidP="00CD36FD">
            <w:pPr>
              <w:pStyle w:val="Tabletext"/>
              <w:jc w:val="center"/>
              <w:rPr>
                <w:ins w:id="138" w:author="Author"/>
              </w:rPr>
            </w:pPr>
            <w:ins w:id="139" w:author="Author">
              <w:r w:rsidRPr="00403650">
                <w:t>14</w:t>
              </w:r>
            </w:ins>
          </w:p>
        </w:tc>
        <w:tc>
          <w:tcPr>
            <w:tcW w:w="701" w:type="pct"/>
            <w:noWrap/>
          </w:tcPr>
          <w:p w14:paraId="3DE36486" w14:textId="77777777" w:rsidR="00DB779F" w:rsidRPr="00403650" w:rsidRDefault="00DB779F" w:rsidP="00CD36FD">
            <w:pPr>
              <w:pStyle w:val="Tabletext"/>
              <w:rPr>
                <w:ins w:id="140" w:author="Author"/>
              </w:rPr>
            </w:pPr>
            <w:ins w:id="141" w:author="Author">
              <w:r w:rsidRPr="00403650">
                <w:t>Sequential ID</w:t>
              </w:r>
            </w:ins>
          </w:p>
        </w:tc>
        <w:tc>
          <w:tcPr>
            <w:tcW w:w="2597" w:type="pct"/>
            <w:noWrap/>
          </w:tcPr>
          <w:p w14:paraId="5794339B" w14:textId="77777777" w:rsidR="00DB779F" w:rsidRPr="00403650" w:rsidRDefault="00DB779F" w:rsidP="00CD36FD">
            <w:pPr>
              <w:pStyle w:val="Tabletext"/>
              <w:rPr>
                <w:ins w:id="142" w:author="Author"/>
              </w:rPr>
            </w:pPr>
            <w:ins w:id="143" w:author="Author">
              <w:r w:rsidRPr="00403650">
                <w:rPr>
                  <w:szCs w:val="18"/>
                </w:rPr>
                <w:t>Sequential ID of matching data transaction.</w:t>
              </w:r>
            </w:ins>
          </w:p>
        </w:tc>
      </w:tr>
      <w:tr w:rsidR="00DB779F" w:rsidRPr="00403650" w14:paraId="7FF1419D" w14:textId="77777777" w:rsidTr="00CD36FD">
        <w:trPr>
          <w:cantSplit/>
          <w:jc w:val="center"/>
          <w:ins w:id="144" w:author="Author"/>
        </w:trPr>
        <w:tc>
          <w:tcPr>
            <w:tcW w:w="483" w:type="pct"/>
            <w:noWrap/>
          </w:tcPr>
          <w:p w14:paraId="0FD7A810" w14:textId="77777777" w:rsidR="00DB779F" w:rsidRPr="00403650" w:rsidRDefault="00DB779F" w:rsidP="00CD36FD">
            <w:pPr>
              <w:pStyle w:val="Tabletext"/>
              <w:jc w:val="center"/>
              <w:rPr>
                <w:ins w:id="145" w:author="Author"/>
              </w:rPr>
            </w:pPr>
            <w:ins w:id="146" w:author="Author">
              <w:r w:rsidRPr="00403650">
                <w:t>3</w:t>
              </w:r>
            </w:ins>
          </w:p>
        </w:tc>
        <w:tc>
          <w:tcPr>
            <w:tcW w:w="648" w:type="pct"/>
            <w:noWrap/>
          </w:tcPr>
          <w:p w14:paraId="5F5717D8" w14:textId="77777777" w:rsidR="00DB779F" w:rsidRPr="00403650" w:rsidRDefault="00DB779F" w:rsidP="00CD36FD">
            <w:pPr>
              <w:pStyle w:val="Tabletext"/>
              <w:jc w:val="center"/>
              <w:rPr>
                <w:ins w:id="147" w:author="Author"/>
              </w:rPr>
            </w:pPr>
            <w:ins w:id="148" w:author="Author">
              <w:r w:rsidRPr="00403650">
                <w:t>0 to 2</w:t>
              </w:r>
              <w:r w:rsidRPr="00403650">
                <w:rPr>
                  <w:vertAlign w:val="superscript"/>
                </w:rPr>
                <w:t>16</w:t>
              </w:r>
              <w:r w:rsidRPr="00403650">
                <w:t>-1</w:t>
              </w:r>
            </w:ins>
          </w:p>
        </w:tc>
        <w:tc>
          <w:tcPr>
            <w:tcW w:w="571" w:type="pct"/>
            <w:noWrap/>
          </w:tcPr>
          <w:p w14:paraId="2B3AB5DA" w14:textId="77777777" w:rsidR="00DB779F" w:rsidRPr="00403650" w:rsidRDefault="00DB779F" w:rsidP="00CD36FD">
            <w:pPr>
              <w:pStyle w:val="Tabletext"/>
              <w:jc w:val="center"/>
              <w:rPr>
                <w:ins w:id="149" w:author="Author"/>
              </w:rPr>
            </w:pPr>
            <w:ins w:id="150" w:author="Author">
              <w:r w:rsidRPr="00403650">
                <w:t>16</w:t>
              </w:r>
            </w:ins>
          </w:p>
        </w:tc>
        <w:tc>
          <w:tcPr>
            <w:tcW w:w="701" w:type="pct"/>
            <w:noWrap/>
          </w:tcPr>
          <w:p w14:paraId="065F33C1" w14:textId="77777777" w:rsidR="00DB779F" w:rsidRPr="00403650" w:rsidRDefault="00DB779F" w:rsidP="00CD36FD">
            <w:pPr>
              <w:pStyle w:val="Tabletext"/>
              <w:rPr>
                <w:ins w:id="151" w:author="Author"/>
                <w:szCs w:val="18"/>
              </w:rPr>
            </w:pPr>
            <w:ins w:id="152" w:author="Author">
              <w:r w:rsidRPr="00403650">
                <w:rPr>
                  <w:szCs w:val="18"/>
                </w:rPr>
                <w:t>Payload size</w:t>
              </w:r>
            </w:ins>
          </w:p>
        </w:tc>
        <w:tc>
          <w:tcPr>
            <w:tcW w:w="2597" w:type="pct"/>
            <w:noWrap/>
          </w:tcPr>
          <w:p w14:paraId="0D513880" w14:textId="77777777" w:rsidR="00DB779F" w:rsidRPr="00403650" w:rsidRDefault="00DB779F" w:rsidP="00CD36FD">
            <w:pPr>
              <w:pStyle w:val="Tabletext"/>
              <w:rPr>
                <w:ins w:id="153" w:author="Author"/>
                <w:szCs w:val="18"/>
              </w:rPr>
            </w:pPr>
            <w:ins w:id="154" w:author="Author">
              <w:r w:rsidRPr="00403650">
                <w:t>Size of the segment payload data only (bytes).</w:t>
              </w:r>
            </w:ins>
          </w:p>
        </w:tc>
      </w:tr>
      <w:tr w:rsidR="00DB779F" w:rsidRPr="00403650" w14:paraId="0AA3616B" w14:textId="77777777" w:rsidTr="00CD36FD">
        <w:trPr>
          <w:cantSplit/>
          <w:jc w:val="center"/>
          <w:ins w:id="155" w:author="Author"/>
        </w:trPr>
        <w:tc>
          <w:tcPr>
            <w:tcW w:w="483" w:type="pct"/>
            <w:noWrap/>
          </w:tcPr>
          <w:p w14:paraId="656F304D" w14:textId="77777777" w:rsidR="00DB779F" w:rsidRPr="00403650" w:rsidRDefault="00DB779F" w:rsidP="00CD36FD">
            <w:pPr>
              <w:pStyle w:val="Tabletext"/>
              <w:jc w:val="center"/>
              <w:rPr>
                <w:ins w:id="156" w:author="Author"/>
              </w:rPr>
            </w:pPr>
            <w:ins w:id="157" w:author="Author">
              <w:r w:rsidRPr="00403650">
                <w:t>4</w:t>
              </w:r>
            </w:ins>
          </w:p>
        </w:tc>
        <w:tc>
          <w:tcPr>
            <w:tcW w:w="648" w:type="pct"/>
            <w:noWrap/>
          </w:tcPr>
          <w:p w14:paraId="759CD502" w14:textId="77777777" w:rsidR="00DB779F" w:rsidRPr="00403650" w:rsidRDefault="00DB779F" w:rsidP="00CD36FD">
            <w:pPr>
              <w:pStyle w:val="Tabletext"/>
              <w:jc w:val="center"/>
              <w:rPr>
                <w:ins w:id="158" w:author="Author"/>
              </w:rPr>
            </w:pPr>
          </w:p>
        </w:tc>
        <w:tc>
          <w:tcPr>
            <w:tcW w:w="571" w:type="pct"/>
            <w:noWrap/>
          </w:tcPr>
          <w:p w14:paraId="1CA4A22B" w14:textId="77777777" w:rsidR="00DB779F" w:rsidRPr="00403650" w:rsidRDefault="00DB779F" w:rsidP="00CD36FD">
            <w:pPr>
              <w:pStyle w:val="Tabletext"/>
              <w:jc w:val="center"/>
              <w:rPr>
                <w:ins w:id="159" w:author="Author"/>
              </w:rPr>
            </w:pPr>
            <w:ins w:id="160" w:author="Author">
              <w:r w:rsidRPr="00403650">
                <w:t>Variable</w:t>
              </w:r>
            </w:ins>
          </w:p>
        </w:tc>
        <w:tc>
          <w:tcPr>
            <w:tcW w:w="701" w:type="pct"/>
            <w:noWrap/>
          </w:tcPr>
          <w:p w14:paraId="72EE096F" w14:textId="77777777" w:rsidR="00DB779F" w:rsidRPr="00403650" w:rsidRDefault="00DB779F" w:rsidP="00CD36FD">
            <w:pPr>
              <w:pStyle w:val="Tabletext"/>
              <w:rPr>
                <w:ins w:id="161" w:author="Author"/>
                <w:szCs w:val="18"/>
              </w:rPr>
            </w:pPr>
            <w:ins w:id="162" w:author="Author">
              <w:r w:rsidRPr="00403650">
                <w:rPr>
                  <w:szCs w:val="18"/>
                </w:rPr>
                <w:t>Payload data</w:t>
              </w:r>
            </w:ins>
          </w:p>
        </w:tc>
        <w:tc>
          <w:tcPr>
            <w:tcW w:w="2597" w:type="pct"/>
            <w:noWrap/>
          </w:tcPr>
          <w:p w14:paraId="30ECE1E8" w14:textId="77777777" w:rsidR="00DB779F" w:rsidRPr="00403650" w:rsidRDefault="00DB779F" w:rsidP="00CD36FD">
            <w:pPr>
              <w:pStyle w:val="Tabletext"/>
              <w:rPr>
                <w:ins w:id="163" w:author="Author"/>
              </w:rPr>
            </w:pPr>
            <w:ins w:id="164" w:author="Author">
              <w:r w:rsidRPr="00403650">
                <w:rPr>
                  <w:szCs w:val="18"/>
                </w:rPr>
                <w:t>Payload data.</w:t>
              </w:r>
            </w:ins>
          </w:p>
        </w:tc>
      </w:tr>
      <w:tr w:rsidR="00DB779F" w:rsidRPr="00403650" w14:paraId="5DBA2B3F" w14:textId="77777777" w:rsidTr="00CD36FD">
        <w:trPr>
          <w:cantSplit/>
          <w:jc w:val="center"/>
          <w:ins w:id="165" w:author="Author"/>
        </w:trPr>
        <w:tc>
          <w:tcPr>
            <w:tcW w:w="483" w:type="pct"/>
            <w:noWrap/>
          </w:tcPr>
          <w:p w14:paraId="38DCFB12" w14:textId="77777777" w:rsidR="00DB779F" w:rsidRPr="00403650" w:rsidRDefault="00DB779F" w:rsidP="00CD36FD">
            <w:pPr>
              <w:pStyle w:val="Tabletext"/>
              <w:jc w:val="center"/>
              <w:rPr>
                <w:ins w:id="166" w:author="Author"/>
              </w:rPr>
            </w:pPr>
            <w:ins w:id="167" w:author="Author">
              <w:r w:rsidRPr="00403650">
                <w:t>5</w:t>
              </w:r>
            </w:ins>
          </w:p>
        </w:tc>
        <w:tc>
          <w:tcPr>
            <w:tcW w:w="648" w:type="pct"/>
            <w:noWrap/>
          </w:tcPr>
          <w:p w14:paraId="1098BA08" w14:textId="77777777" w:rsidR="00DB779F" w:rsidRPr="00403650" w:rsidRDefault="00DB779F" w:rsidP="00CD36FD">
            <w:pPr>
              <w:pStyle w:val="Tabletext"/>
              <w:jc w:val="center"/>
              <w:rPr>
                <w:ins w:id="168" w:author="Author"/>
              </w:rPr>
            </w:pPr>
          </w:p>
        </w:tc>
        <w:tc>
          <w:tcPr>
            <w:tcW w:w="571" w:type="pct"/>
            <w:noWrap/>
          </w:tcPr>
          <w:p w14:paraId="4E258C3D" w14:textId="77777777" w:rsidR="00DB779F" w:rsidRPr="00403650" w:rsidRDefault="00DB779F" w:rsidP="00CD36FD">
            <w:pPr>
              <w:pStyle w:val="Tabletext"/>
              <w:jc w:val="center"/>
              <w:rPr>
                <w:ins w:id="169" w:author="Author"/>
              </w:rPr>
            </w:pPr>
            <w:ins w:id="170" w:author="Author">
              <w:r w:rsidRPr="00403650">
                <w:t>32</w:t>
              </w:r>
            </w:ins>
          </w:p>
        </w:tc>
        <w:tc>
          <w:tcPr>
            <w:tcW w:w="701" w:type="pct"/>
            <w:noWrap/>
          </w:tcPr>
          <w:p w14:paraId="1181D701" w14:textId="77777777" w:rsidR="00DB779F" w:rsidRPr="00403650" w:rsidRDefault="00DB779F" w:rsidP="00CD36FD">
            <w:pPr>
              <w:pStyle w:val="Tabletext"/>
              <w:rPr>
                <w:ins w:id="171" w:author="Author"/>
                <w:szCs w:val="18"/>
              </w:rPr>
            </w:pPr>
            <w:ins w:id="172" w:author="Author">
              <w:r w:rsidRPr="00403650">
                <w:rPr>
                  <w:szCs w:val="18"/>
                </w:rPr>
                <w:t>Timestamp</w:t>
              </w:r>
            </w:ins>
          </w:p>
        </w:tc>
        <w:tc>
          <w:tcPr>
            <w:tcW w:w="2597" w:type="pct"/>
            <w:noWrap/>
          </w:tcPr>
          <w:p w14:paraId="3D2208D8" w14:textId="77777777" w:rsidR="00DB779F" w:rsidRPr="00403650" w:rsidRDefault="00DB779F" w:rsidP="00CD36FD">
            <w:pPr>
              <w:pStyle w:val="Tabletext"/>
              <w:rPr>
                <w:ins w:id="173" w:author="Author"/>
              </w:rPr>
            </w:pPr>
            <w:ins w:id="174" w:author="Author">
              <w:r w:rsidRPr="00403650">
                <w:t>UTC time when this message is prepared in the VDES equipment, number of seconds since 1 January 2000, 00:00:00 UTC.</w:t>
              </w:r>
            </w:ins>
          </w:p>
        </w:tc>
      </w:tr>
      <w:tr w:rsidR="00DB779F" w:rsidRPr="00403650" w14:paraId="7C20F682" w14:textId="77777777" w:rsidTr="00CD36FD">
        <w:trPr>
          <w:cantSplit/>
          <w:jc w:val="center"/>
          <w:ins w:id="175" w:author="Author"/>
        </w:trPr>
        <w:tc>
          <w:tcPr>
            <w:tcW w:w="483" w:type="pct"/>
            <w:noWrap/>
          </w:tcPr>
          <w:p w14:paraId="4A19F57D" w14:textId="77777777" w:rsidR="00DB779F" w:rsidRPr="00403650" w:rsidRDefault="00DB779F" w:rsidP="00CD36FD">
            <w:pPr>
              <w:pStyle w:val="Tabletext"/>
              <w:jc w:val="center"/>
              <w:rPr>
                <w:ins w:id="176" w:author="Author"/>
              </w:rPr>
            </w:pPr>
            <w:ins w:id="177" w:author="Author">
              <w:r w:rsidRPr="00403650">
                <w:t>6</w:t>
              </w:r>
            </w:ins>
          </w:p>
        </w:tc>
        <w:tc>
          <w:tcPr>
            <w:tcW w:w="648" w:type="pct"/>
            <w:noWrap/>
          </w:tcPr>
          <w:p w14:paraId="60EBA1F0" w14:textId="77777777" w:rsidR="00DB779F" w:rsidRPr="00403650" w:rsidRDefault="00DB779F" w:rsidP="00CD36FD">
            <w:pPr>
              <w:pStyle w:val="Tabletext"/>
              <w:jc w:val="center"/>
              <w:rPr>
                <w:ins w:id="178" w:author="Author"/>
              </w:rPr>
            </w:pPr>
          </w:p>
        </w:tc>
        <w:tc>
          <w:tcPr>
            <w:tcW w:w="571" w:type="pct"/>
            <w:noWrap/>
          </w:tcPr>
          <w:p w14:paraId="4AB052BF" w14:textId="77777777" w:rsidR="00DB779F" w:rsidRPr="00403650" w:rsidRDefault="00DB779F" w:rsidP="00CD36FD">
            <w:pPr>
              <w:pStyle w:val="Tabletext"/>
              <w:jc w:val="center"/>
              <w:rPr>
                <w:ins w:id="179" w:author="Author"/>
              </w:rPr>
            </w:pPr>
            <w:ins w:id="180" w:author="Author">
              <w:r w:rsidRPr="00403650">
                <w:t>48</w:t>
              </w:r>
            </w:ins>
          </w:p>
        </w:tc>
        <w:tc>
          <w:tcPr>
            <w:tcW w:w="701" w:type="pct"/>
            <w:noWrap/>
          </w:tcPr>
          <w:p w14:paraId="69634C11" w14:textId="77777777" w:rsidR="00DB779F" w:rsidRPr="00403650" w:rsidRDefault="00DB779F" w:rsidP="00CD36FD">
            <w:pPr>
              <w:pStyle w:val="Tabletext"/>
              <w:rPr>
                <w:ins w:id="181" w:author="Author"/>
                <w:szCs w:val="18"/>
              </w:rPr>
            </w:pPr>
            <w:ins w:id="182" w:author="Author">
              <w:r w:rsidRPr="00403650">
                <w:rPr>
                  <w:szCs w:val="18"/>
                </w:rPr>
                <w:t>Digital certificate fingerprint</w:t>
              </w:r>
            </w:ins>
          </w:p>
        </w:tc>
        <w:tc>
          <w:tcPr>
            <w:tcW w:w="2597" w:type="pct"/>
            <w:noWrap/>
          </w:tcPr>
          <w:p w14:paraId="216A0A7C" w14:textId="77777777" w:rsidR="00DB779F" w:rsidRPr="00403650" w:rsidRDefault="00DB779F" w:rsidP="00CD36FD">
            <w:pPr>
              <w:pStyle w:val="Tabletext"/>
              <w:rPr>
                <w:ins w:id="183" w:author="Author"/>
              </w:rPr>
            </w:pPr>
            <w:ins w:id="184" w:author="Author">
              <w:r w:rsidRPr="00403650">
                <w:t>See § 4.15</w:t>
              </w:r>
            </w:ins>
          </w:p>
        </w:tc>
      </w:tr>
      <w:tr w:rsidR="00DB779F" w:rsidRPr="00403650" w14:paraId="0E684EC9" w14:textId="77777777" w:rsidTr="00CD36FD">
        <w:trPr>
          <w:cantSplit/>
          <w:jc w:val="center"/>
          <w:ins w:id="185" w:author="Author"/>
        </w:trPr>
        <w:tc>
          <w:tcPr>
            <w:tcW w:w="483" w:type="pct"/>
            <w:noWrap/>
          </w:tcPr>
          <w:p w14:paraId="179DD3AA" w14:textId="77777777" w:rsidR="00DB779F" w:rsidRPr="00403650" w:rsidRDefault="00DB779F" w:rsidP="00CD36FD">
            <w:pPr>
              <w:pStyle w:val="Tabletext"/>
              <w:jc w:val="center"/>
              <w:rPr>
                <w:ins w:id="186" w:author="Author"/>
              </w:rPr>
            </w:pPr>
            <w:ins w:id="187" w:author="Author">
              <w:r w:rsidRPr="00403650">
                <w:t>7</w:t>
              </w:r>
            </w:ins>
          </w:p>
        </w:tc>
        <w:tc>
          <w:tcPr>
            <w:tcW w:w="648" w:type="pct"/>
            <w:noWrap/>
          </w:tcPr>
          <w:p w14:paraId="1CCDCC98" w14:textId="77777777" w:rsidR="00DB779F" w:rsidRPr="00403650" w:rsidRDefault="00DB779F" w:rsidP="00CD36FD">
            <w:pPr>
              <w:pStyle w:val="Tabletext"/>
              <w:jc w:val="center"/>
              <w:rPr>
                <w:ins w:id="188" w:author="Author"/>
              </w:rPr>
            </w:pPr>
          </w:p>
        </w:tc>
        <w:tc>
          <w:tcPr>
            <w:tcW w:w="571" w:type="pct"/>
            <w:noWrap/>
          </w:tcPr>
          <w:p w14:paraId="1E2EA0AA" w14:textId="77777777" w:rsidR="00DB779F" w:rsidRPr="00403650" w:rsidRDefault="00DB779F" w:rsidP="00CD36FD">
            <w:pPr>
              <w:pStyle w:val="Tabletext"/>
              <w:jc w:val="center"/>
              <w:rPr>
                <w:ins w:id="189" w:author="Author"/>
              </w:rPr>
            </w:pPr>
            <w:ins w:id="190" w:author="Author">
              <w:r w:rsidRPr="00403650">
                <w:t>512</w:t>
              </w:r>
            </w:ins>
          </w:p>
        </w:tc>
        <w:tc>
          <w:tcPr>
            <w:tcW w:w="701" w:type="pct"/>
            <w:noWrap/>
          </w:tcPr>
          <w:p w14:paraId="7DD64B22" w14:textId="77777777" w:rsidR="00DB779F" w:rsidRPr="00403650" w:rsidRDefault="00DB779F" w:rsidP="00CD36FD">
            <w:pPr>
              <w:pStyle w:val="Tabletext"/>
              <w:rPr>
                <w:ins w:id="191" w:author="Author"/>
                <w:szCs w:val="18"/>
              </w:rPr>
            </w:pPr>
            <w:ins w:id="192" w:author="Author">
              <w:r w:rsidRPr="00403650">
                <w:rPr>
                  <w:szCs w:val="18"/>
                </w:rPr>
                <w:t>Digital signature</w:t>
              </w:r>
            </w:ins>
          </w:p>
        </w:tc>
        <w:tc>
          <w:tcPr>
            <w:tcW w:w="2597" w:type="pct"/>
            <w:noWrap/>
          </w:tcPr>
          <w:p w14:paraId="210D4C18" w14:textId="77777777" w:rsidR="00DB779F" w:rsidRPr="00403650" w:rsidRDefault="00DB779F" w:rsidP="00CD36FD">
            <w:pPr>
              <w:pStyle w:val="Tabletext"/>
              <w:rPr>
                <w:ins w:id="193" w:author="Author"/>
              </w:rPr>
            </w:pPr>
            <w:ins w:id="194" w:author="Author">
              <w:r w:rsidRPr="00403650">
                <w:t>Digital signature calculated over the following data:</w:t>
              </w:r>
            </w:ins>
          </w:p>
          <w:p w14:paraId="162CE80C" w14:textId="77777777" w:rsidR="00DB779F" w:rsidRPr="00403650" w:rsidRDefault="00DB779F" w:rsidP="00B439CD">
            <w:pPr>
              <w:pStyle w:val="Tabletext"/>
              <w:numPr>
                <w:ilvl w:val="0"/>
                <w:numId w:val="20"/>
              </w:numPr>
              <w:rPr>
                <w:ins w:id="195" w:author="Author"/>
              </w:rPr>
            </w:pPr>
            <w:ins w:id="196" w:author="Author">
              <w:r w:rsidRPr="00403650">
                <w:t>32 bits of Source MMSI</w:t>
              </w:r>
            </w:ins>
          </w:p>
          <w:p w14:paraId="53CED818" w14:textId="77777777" w:rsidR="00DB779F" w:rsidRPr="00403650" w:rsidRDefault="00DB779F" w:rsidP="00B439CD">
            <w:pPr>
              <w:pStyle w:val="Tabletext"/>
              <w:numPr>
                <w:ilvl w:val="0"/>
                <w:numId w:val="20"/>
              </w:numPr>
              <w:rPr>
                <w:ins w:id="197" w:author="Author"/>
              </w:rPr>
            </w:pPr>
            <w:ins w:id="198" w:author="Author">
              <w:r w:rsidRPr="00403650">
                <w:t>32 bits of Destination MMSI (Value of 0 for broadcast)</w:t>
              </w:r>
            </w:ins>
          </w:p>
          <w:p w14:paraId="4144F25A" w14:textId="77777777" w:rsidR="00DB779F" w:rsidRPr="00403650" w:rsidRDefault="00DB779F" w:rsidP="00B439CD">
            <w:pPr>
              <w:pStyle w:val="Tabletext"/>
              <w:numPr>
                <w:ilvl w:val="0"/>
                <w:numId w:val="20"/>
              </w:numPr>
              <w:rPr>
                <w:ins w:id="199" w:author="Author"/>
              </w:rPr>
            </w:pPr>
            <w:ins w:id="200" w:author="Author">
              <w:r w:rsidRPr="00403650">
                <w:t xml:space="preserve">All the signed segment description fields above from field 1 to 6, </w:t>
              </w:r>
            </w:ins>
          </w:p>
          <w:p w14:paraId="0D12342D" w14:textId="77777777" w:rsidR="00DB779F" w:rsidRPr="00403650" w:rsidRDefault="00DB779F" w:rsidP="00CD36FD">
            <w:pPr>
              <w:pStyle w:val="Tabletext"/>
              <w:rPr>
                <w:ins w:id="201" w:author="Author"/>
              </w:rPr>
            </w:pPr>
            <w:ins w:id="202" w:author="Author">
              <w:r w:rsidRPr="00403650">
                <w:t>See § 4.15</w:t>
              </w:r>
            </w:ins>
          </w:p>
        </w:tc>
      </w:tr>
    </w:tbl>
    <w:p w14:paraId="1C3704E5" w14:textId="77777777" w:rsidR="00DB779F" w:rsidDel="0094501F" w:rsidRDefault="00DB779F" w:rsidP="00EF3B00">
      <w:pPr>
        <w:pStyle w:val="BodyText"/>
        <w:rPr>
          <w:del w:id="203" w:author="Author"/>
          <w:rFonts w:asciiTheme="minorHAnsi" w:hAnsiTheme="minorHAnsi" w:cstheme="minorHAnsi"/>
          <w:lang w:val="en-US"/>
        </w:rPr>
      </w:pPr>
    </w:p>
    <w:p w14:paraId="44899ABB" w14:textId="77777777" w:rsidR="00846588" w:rsidRPr="00EE126D" w:rsidRDefault="00846588" w:rsidP="00EF3B00">
      <w:pPr>
        <w:pStyle w:val="BodyText"/>
        <w:rPr>
          <w:rFonts w:asciiTheme="minorHAnsi" w:hAnsiTheme="minorHAnsi" w:cstheme="minorHAnsi"/>
        </w:rPr>
      </w:pPr>
    </w:p>
    <w:p w14:paraId="635E6768" w14:textId="77777777" w:rsidR="00846588" w:rsidRDefault="00846588">
      <w:pPr>
        <w:rPr>
          <w:rFonts w:ascii="Calibri" w:hAnsi="Calibri"/>
          <w:b/>
          <w:color w:val="0070C0"/>
          <w:sz w:val="24"/>
          <w:szCs w:val="24"/>
          <w:lang w:val="en-US" w:eastAsia="de-DE"/>
        </w:rPr>
      </w:pPr>
      <w:r>
        <w:rPr>
          <w:lang w:val="en-US" w:eastAsia="de-DE"/>
        </w:rPr>
        <w:br w:type="page"/>
      </w:r>
    </w:p>
    <w:p w14:paraId="69EF4E1F" w14:textId="400DAB47" w:rsidR="009723C7" w:rsidRPr="009723C7" w:rsidRDefault="00EC0D54" w:rsidP="00EC0D54">
      <w:pPr>
        <w:pStyle w:val="Heading2"/>
        <w:rPr>
          <w:lang w:val="en-US" w:eastAsia="de-DE"/>
        </w:rPr>
      </w:pPr>
      <w:r>
        <w:rPr>
          <w:lang w:val="en-US" w:eastAsia="de-DE"/>
        </w:rPr>
        <w:lastRenderedPageBreak/>
        <w:t>IALA guideline G1117</w:t>
      </w:r>
    </w:p>
    <w:tbl>
      <w:tblPr>
        <w:tblStyle w:val="TableGrid"/>
        <w:tblW w:w="9810" w:type="dxa"/>
        <w:tblInd w:w="-34" w:type="dxa"/>
        <w:tblLayout w:type="fixed"/>
        <w:tblLook w:val="04A0" w:firstRow="1" w:lastRow="0" w:firstColumn="1" w:lastColumn="0" w:noHBand="0" w:noVBand="1"/>
      </w:tblPr>
      <w:tblGrid>
        <w:gridCol w:w="1114"/>
        <w:gridCol w:w="1042"/>
        <w:gridCol w:w="1134"/>
        <w:gridCol w:w="992"/>
        <w:gridCol w:w="3260"/>
        <w:gridCol w:w="2268"/>
      </w:tblGrid>
      <w:tr w:rsidR="00F33883" w:rsidRPr="00AA6BDF" w14:paraId="6F0B42BD" w14:textId="77777777" w:rsidTr="004F0D9C">
        <w:trPr>
          <w:cantSplit/>
          <w:trHeight w:val="446"/>
          <w:tblHeader/>
        </w:trPr>
        <w:tc>
          <w:tcPr>
            <w:tcW w:w="1114" w:type="dxa"/>
            <w:noWrap/>
            <w:hideMark/>
          </w:tcPr>
          <w:p w14:paraId="784CEA31" w14:textId="77777777" w:rsidR="00F33883" w:rsidRPr="00AA6BDF" w:rsidRDefault="00F33883" w:rsidP="00CD36FD">
            <w:pPr>
              <w:rPr>
                <w:rFonts w:asciiTheme="minorHAnsi" w:hAnsiTheme="minorHAnsi" w:cstheme="minorHAnsi"/>
                <w:b/>
                <w:bCs/>
              </w:rPr>
            </w:pPr>
            <w:r w:rsidRPr="00AA6BDF">
              <w:rPr>
                <w:rFonts w:asciiTheme="minorHAnsi" w:hAnsiTheme="minorHAnsi" w:cstheme="minorHAnsi"/>
                <w:b/>
                <w:bCs/>
              </w:rPr>
              <w:t>Comment Number:</w:t>
            </w:r>
          </w:p>
          <w:p w14:paraId="39C158BB" w14:textId="77777777" w:rsidR="00F33883" w:rsidRPr="00AA6BDF" w:rsidRDefault="00F33883" w:rsidP="00CD36FD">
            <w:pPr>
              <w:rPr>
                <w:rFonts w:asciiTheme="minorHAnsi" w:hAnsiTheme="minorHAnsi" w:cstheme="minorHAnsi"/>
                <w:b/>
                <w:bCs/>
              </w:rPr>
            </w:pPr>
            <w:r w:rsidRPr="00AA6BDF">
              <w:rPr>
                <w:rFonts w:asciiTheme="minorHAnsi" w:hAnsiTheme="minorHAnsi" w:cstheme="minorHAnsi"/>
                <w:b/>
                <w:bCs/>
              </w:rPr>
              <w:t>Name-#</w:t>
            </w:r>
          </w:p>
        </w:tc>
        <w:tc>
          <w:tcPr>
            <w:tcW w:w="1042" w:type="dxa"/>
            <w:noWrap/>
            <w:hideMark/>
          </w:tcPr>
          <w:p w14:paraId="4975CC3C" w14:textId="77777777" w:rsidR="00F33883" w:rsidRPr="00AA6BDF" w:rsidRDefault="00F33883" w:rsidP="00CD36FD">
            <w:pPr>
              <w:rPr>
                <w:rFonts w:asciiTheme="minorHAnsi" w:hAnsiTheme="minorHAnsi" w:cstheme="minorHAnsi"/>
                <w:b/>
                <w:bCs/>
              </w:rPr>
            </w:pPr>
            <w:r w:rsidRPr="00AA6BDF">
              <w:rPr>
                <w:rFonts w:asciiTheme="minorHAnsi" w:hAnsiTheme="minorHAnsi" w:cstheme="minorHAnsi"/>
                <w:b/>
                <w:bCs/>
              </w:rPr>
              <w:t>Annex / Section</w:t>
            </w:r>
          </w:p>
        </w:tc>
        <w:tc>
          <w:tcPr>
            <w:tcW w:w="1134" w:type="dxa"/>
            <w:noWrap/>
            <w:hideMark/>
          </w:tcPr>
          <w:p w14:paraId="4728EC85" w14:textId="77777777" w:rsidR="00F33883" w:rsidRPr="00AA6BDF" w:rsidRDefault="00F33883" w:rsidP="00CD36FD">
            <w:pPr>
              <w:rPr>
                <w:rFonts w:asciiTheme="minorHAnsi" w:hAnsiTheme="minorHAnsi" w:cstheme="minorHAnsi"/>
                <w:b/>
                <w:bCs/>
              </w:rPr>
            </w:pPr>
            <w:r w:rsidRPr="00AA6BDF">
              <w:rPr>
                <w:rFonts w:asciiTheme="minorHAnsi" w:hAnsiTheme="minorHAnsi" w:cstheme="minorHAnsi"/>
                <w:b/>
                <w:bCs/>
              </w:rPr>
              <w:t>Section, Table, Figure</w:t>
            </w:r>
          </w:p>
          <w:p w14:paraId="0806722D" w14:textId="77777777" w:rsidR="00F33883" w:rsidRPr="00AA6BDF" w:rsidRDefault="00F33883" w:rsidP="00CD36FD">
            <w:pPr>
              <w:rPr>
                <w:rFonts w:asciiTheme="minorHAnsi" w:hAnsiTheme="minorHAnsi" w:cstheme="minorHAnsi"/>
                <w:b/>
                <w:bCs/>
              </w:rPr>
            </w:pPr>
          </w:p>
        </w:tc>
        <w:tc>
          <w:tcPr>
            <w:tcW w:w="992" w:type="dxa"/>
            <w:noWrap/>
            <w:hideMark/>
          </w:tcPr>
          <w:p w14:paraId="7A56E33D" w14:textId="77777777" w:rsidR="00F33883" w:rsidRPr="00AA6BDF" w:rsidRDefault="00F33883" w:rsidP="00CD36FD">
            <w:pPr>
              <w:rPr>
                <w:rFonts w:asciiTheme="minorHAnsi" w:hAnsiTheme="minorHAnsi" w:cstheme="minorHAnsi"/>
                <w:b/>
                <w:bCs/>
              </w:rPr>
            </w:pPr>
            <w:r w:rsidRPr="00AA6BDF">
              <w:rPr>
                <w:rFonts w:asciiTheme="minorHAnsi" w:hAnsiTheme="minorHAnsi" w:cstheme="minorHAnsi"/>
                <w:b/>
                <w:bCs/>
              </w:rPr>
              <w:t>Type of change</w:t>
            </w:r>
          </w:p>
        </w:tc>
        <w:tc>
          <w:tcPr>
            <w:tcW w:w="3260" w:type="dxa"/>
            <w:noWrap/>
            <w:hideMark/>
          </w:tcPr>
          <w:p w14:paraId="72589285" w14:textId="77777777" w:rsidR="00F33883" w:rsidRPr="00AA6BDF" w:rsidRDefault="00F33883" w:rsidP="00CD36FD">
            <w:pPr>
              <w:rPr>
                <w:rFonts w:asciiTheme="minorHAnsi" w:hAnsiTheme="minorHAnsi" w:cstheme="minorHAnsi"/>
                <w:b/>
                <w:bCs/>
              </w:rPr>
            </w:pPr>
            <w:r w:rsidRPr="00AA6BDF">
              <w:rPr>
                <w:rFonts w:asciiTheme="minorHAnsi" w:hAnsiTheme="minorHAnsi" w:cstheme="minorHAnsi"/>
                <w:b/>
                <w:bCs/>
              </w:rPr>
              <w:t>Reason for the change, or what you want to accomplish</w:t>
            </w:r>
          </w:p>
        </w:tc>
        <w:tc>
          <w:tcPr>
            <w:tcW w:w="2268" w:type="dxa"/>
            <w:noWrap/>
            <w:hideMark/>
          </w:tcPr>
          <w:p w14:paraId="4AF9DFCB" w14:textId="06831A58" w:rsidR="00F33883" w:rsidRPr="00AA6BDF" w:rsidRDefault="00F33883" w:rsidP="00CD36FD">
            <w:pPr>
              <w:rPr>
                <w:rFonts w:asciiTheme="minorHAnsi" w:hAnsiTheme="minorHAnsi" w:cstheme="minorHAnsi"/>
                <w:b/>
                <w:bCs/>
              </w:rPr>
            </w:pPr>
            <w:r w:rsidRPr="00AA6BDF">
              <w:rPr>
                <w:rFonts w:asciiTheme="minorHAnsi" w:hAnsiTheme="minorHAnsi" w:cstheme="minorHAnsi"/>
                <w:b/>
                <w:bCs/>
              </w:rPr>
              <w:t xml:space="preserve">Proposed change to ITU-R </w:t>
            </w:r>
            <w:r w:rsidR="00AB7CF7">
              <w:rPr>
                <w:rFonts w:asciiTheme="minorHAnsi" w:hAnsiTheme="minorHAnsi" w:cstheme="minorHAnsi"/>
                <w:b/>
                <w:bCs/>
              </w:rPr>
              <w:t>G1117</w:t>
            </w:r>
          </w:p>
        </w:tc>
      </w:tr>
      <w:tr w:rsidR="00F33883" w:rsidRPr="00AA6BDF" w14:paraId="637CBBB5" w14:textId="77777777" w:rsidTr="004F0D9C">
        <w:trPr>
          <w:cantSplit/>
          <w:trHeight w:val="1500"/>
        </w:trPr>
        <w:tc>
          <w:tcPr>
            <w:tcW w:w="1114" w:type="dxa"/>
          </w:tcPr>
          <w:p w14:paraId="1E0C3E41" w14:textId="1A8C2BEC" w:rsidR="00F33883" w:rsidRPr="00AA6BDF" w:rsidRDefault="00F33883" w:rsidP="00CD36FD">
            <w:pPr>
              <w:rPr>
                <w:rFonts w:asciiTheme="minorHAnsi" w:hAnsiTheme="minorHAnsi" w:cstheme="minorHAnsi"/>
                <w:iCs/>
              </w:rPr>
            </w:pPr>
            <w:r>
              <w:rPr>
                <w:rFonts w:asciiTheme="minorHAnsi" w:hAnsiTheme="minorHAnsi" w:cstheme="minorHAnsi"/>
                <w:iCs/>
              </w:rPr>
              <w:t>CML</w:t>
            </w:r>
            <w:r w:rsidRPr="00AA6BDF">
              <w:rPr>
                <w:rFonts w:asciiTheme="minorHAnsi" w:hAnsiTheme="minorHAnsi" w:cstheme="minorHAnsi"/>
                <w:iCs/>
              </w:rPr>
              <w:t>-</w:t>
            </w:r>
            <w:r>
              <w:rPr>
                <w:rFonts w:asciiTheme="minorHAnsi" w:hAnsiTheme="minorHAnsi" w:cstheme="minorHAnsi"/>
                <w:iCs/>
              </w:rPr>
              <w:t>2</w:t>
            </w:r>
          </w:p>
        </w:tc>
        <w:tc>
          <w:tcPr>
            <w:tcW w:w="1042" w:type="dxa"/>
          </w:tcPr>
          <w:p w14:paraId="56BD052D" w14:textId="10637946" w:rsidR="00F33883" w:rsidRPr="00AA6BDF" w:rsidRDefault="00A52FCC" w:rsidP="00CD36FD">
            <w:pPr>
              <w:rPr>
                <w:rFonts w:asciiTheme="minorHAnsi" w:hAnsiTheme="minorHAnsi" w:cstheme="minorHAnsi"/>
                <w:iCs/>
              </w:rPr>
            </w:pPr>
            <w:r>
              <w:rPr>
                <w:rFonts w:asciiTheme="minorHAnsi" w:hAnsiTheme="minorHAnsi" w:cstheme="minorHAnsi"/>
                <w:iCs/>
              </w:rPr>
              <w:t>Annex B</w:t>
            </w:r>
          </w:p>
        </w:tc>
        <w:tc>
          <w:tcPr>
            <w:tcW w:w="1134" w:type="dxa"/>
          </w:tcPr>
          <w:p w14:paraId="2C7C66B7" w14:textId="47B64EEF" w:rsidR="00F33883" w:rsidRPr="00AA6BDF" w:rsidRDefault="00A52FCC" w:rsidP="00CD36FD">
            <w:pPr>
              <w:rPr>
                <w:rFonts w:asciiTheme="minorHAnsi" w:hAnsiTheme="minorHAnsi" w:cstheme="minorHAnsi"/>
                <w:iCs/>
              </w:rPr>
            </w:pPr>
            <w:r>
              <w:rPr>
                <w:rFonts w:asciiTheme="minorHAnsi" w:hAnsiTheme="minorHAnsi" w:cstheme="minorHAnsi"/>
                <w:iCs/>
              </w:rPr>
              <w:t>B.1.</w:t>
            </w:r>
          </w:p>
        </w:tc>
        <w:tc>
          <w:tcPr>
            <w:tcW w:w="992" w:type="dxa"/>
          </w:tcPr>
          <w:p w14:paraId="3B7D4C61" w14:textId="77777777" w:rsidR="00F33883" w:rsidRPr="00AA6BDF" w:rsidRDefault="00F33883" w:rsidP="00CD36FD">
            <w:pPr>
              <w:rPr>
                <w:rFonts w:asciiTheme="minorHAnsi" w:hAnsiTheme="minorHAnsi" w:cstheme="minorHAnsi"/>
                <w:iCs/>
              </w:rPr>
            </w:pPr>
            <w:r w:rsidRPr="00AA6BDF">
              <w:rPr>
                <w:rFonts w:asciiTheme="minorHAnsi" w:hAnsiTheme="minorHAnsi" w:cstheme="minorHAnsi"/>
                <w:iCs/>
              </w:rPr>
              <w:t>Tech.</w:t>
            </w:r>
          </w:p>
        </w:tc>
        <w:tc>
          <w:tcPr>
            <w:tcW w:w="3260" w:type="dxa"/>
          </w:tcPr>
          <w:p w14:paraId="50E7ED2B" w14:textId="52BF4C06" w:rsidR="00F33883" w:rsidRPr="00AA6BDF" w:rsidRDefault="00F33883" w:rsidP="00CD36FD">
            <w:pPr>
              <w:rPr>
                <w:rFonts w:asciiTheme="minorHAnsi" w:hAnsiTheme="minorHAnsi" w:cstheme="minorHAnsi"/>
                <w:iCs/>
                <w:lang w:val="en-US"/>
              </w:rPr>
            </w:pPr>
            <w:r w:rsidRPr="00AA6BDF">
              <w:rPr>
                <w:rFonts w:asciiTheme="minorHAnsi" w:hAnsiTheme="minorHAnsi" w:cstheme="minorHAnsi"/>
                <w:iCs/>
                <w:lang w:val="en-US"/>
              </w:rPr>
              <w:t xml:space="preserve">Introduction of </w:t>
            </w:r>
            <w:r w:rsidR="00860B59">
              <w:rPr>
                <w:rFonts w:asciiTheme="minorHAnsi" w:hAnsiTheme="minorHAnsi" w:cstheme="minorHAnsi"/>
                <w:iCs/>
                <w:lang w:val="en-US"/>
              </w:rPr>
              <w:t xml:space="preserve">methods to request and report </w:t>
            </w:r>
            <w:r w:rsidRPr="00AA6BDF">
              <w:rPr>
                <w:rFonts w:asciiTheme="minorHAnsi" w:hAnsiTheme="minorHAnsi" w:cstheme="minorHAnsi"/>
                <w:iCs/>
                <w:lang w:val="en-US"/>
              </w:rPr>
              <w:t>digital certificate</w:t>
            </w:r>
            <w:r w:rsidR="00860B59">
              <w:rPr>
                <w:rFonts w:asciiTheme="minorHAnsi" w:hAnsiTheme="minorHAnsi" w:cstheme="minorHAnsi"/>
                <w:iCs/>
                <w:lang w:val="en-US"/>
              </w:rPr>
              <w:t xml:space="preserve">s and </w:t>
            </w:r>
            <w:r w:rsidR="002B4F08">
              <w:rPr>
                <w:rFonts w:asciiTheme="minorHAnsi" w:hAnsiTheme="minorHAnsi" w:cstheme="minorHAnsi"/>
                <w:iCs/>
                <w:lang w:val="en-US"/>
              </w:rPr>
              <w:t>CRLs</w:t>
            </w:r>
            <w:r w:rsidRPr="00AA6BDF">
              <w:rPr>
                <w:rFonts w:asciiTheme="minorHAnsi" w:hAnsiTheme="minorHAnsi" w:cstheme="minorHAnsi"/>
                <w:iCs/>
                <w:lang w:val="en-US"/>
              </w:rPr>
              <w:t>.</w:t>
            </w:r>
          </w:p>
        </w:tc>
        <w:tc>
          <w:tcPr>
            <w:tcW w:w="2268" w:type="dxa"/>
          </w:tcPr>
          <w:p w14:paraId="6C8272D8" w14:textId="77777777" w:rsidR="00F33883" w:rsidRPr="00AA6BDF" w:rsidRDefault="00F33883" w:rsidP="00CD36FD">
            <w:pPr>
              <w:rPr>
                <w:rFonts w:asciiTheme="minorHAnsi" w:hAnsiTheme="minorHAnsi" w:cstheme="minorHAnsi"/>
                <w:iCs/>
                <w:lang w:val="en-US"/>
              </w:rPr>
            </w:pPr>
            <w:r w:rsidRPr="00AA6BDF">
              <w:rPr>
                <w:rFonts w:asciiTheme="minorHAnsi" w:hAnsiTheme="minorHAnsi" w:cstheme="minorHAnsi"/>
                <w:iCs/>
                <w:lang w:val="en-US"/>
              </w:rPr>
              <w:t>See below</w:t>
            </w:r>
          </w:p>
        </w:tc>
      </w:tr>
    </w:tbl>
    <w:p w14:paraId="15F86BD7" w14:textId="77777777" w:rsidR="00296437" w:rsidRDefault="00296437" w:rsidP="00F25BF4">
      <w:pPr>
        <w:pStyle w:val="BodyText"/>
        <w:rPr>
          <w:rFonts w:ascii="Calibri" w:hAnsi="Calibri"/>
        </w:rPr>
      </w:pPr>
    </w:p>
    <w:p w14:paraId="40FF6258" w14:textId="3ED49CA2" w:rsidR="00846588" w:rsidRPr="007E496C" w:rsidRDefault="00846588" w:rsidP="00846588">
      <w:pPr>
        <w:pStyle w:val="Heading3"/>
        <w:numPr>
          <w:ilvl w:val="0"/>
          <w:numId w:val="0"/>
        </w:numPr>
        <w:ind w:left="992" w:hanging="992"/>
      </w:pPr>
      <w:bookmarkStart w:id="204" w:name="_Ref207619791"/>
      <w:r>
        <w:t>CML-2</w:t>
      </w:r>
      <w:bookmarkEnd w:id="204"/>
    </w:p>
    <w:p w14:paraId="66D2D341" w14:textId="77777777" w:rsidR="00846588" w:rsidRDefault="00846588" w:rsidP="00F25BF4">
      <w:pPr>
        <w:pStyle w:val="BodyText"/>
        <w:rPr>
          <w:rFonts w:ascii="Calibri" w:hAnsi="Calibri"/>
        </w:rPr>
      </w:pPr>
    </w:p>
    <w:p w14:paraId="6573A1A9" w14:textId="48A767C0" w:rsidR="00827595" w:rsidRPr="00655D51" w:rsidRDefault="0025734C" w:rsidP="0025734C">
      <w:pPr>
        <w:pStyle w:val="Annex"/>
        <w:keepNext w:val="0"/>
        <w:numPr>
          <w:ilvl w:val="0"/>
          <w:numId w:val="0"/>
        </w:numPr>
        <w:tabs>
          <w:tab w:val="clear" w:pos="1701"/>
        </w:tabs>
        <w:spacing w:before="0" w:after="360" w:line="276" w:lineRule="auto"/>
        <w:ind w:left="360" w:hanging="360"/>
        <w:jc w:val="left"/>
        <w:outlineLvl w:val="9"/>
      </w:pPr>
      <w:bookmarkStart w:id="205" w:name="_Ref115022631"/>
      <w:bookmarkStart w:id="206" w:name="_Ref115337094"/>
      <w:bookmarkStart w:id="207" w:name="_Toc207027175"/>
      <w:r>
        <w:t xml:space="preserve">ANNEX B: </w:t>
      </w:r>
      <w:r w:rsidR="00827595" w:rsidRPr="00655D51">
        <w:t xml:space="preserve">Examples of </w:t>
      </w:r>
      <w:bookmarkEnd w:id="205"/>
      <w:r w:rsidR="00827595" w:rsidRPr="00655D51">
        <w:t>VDE Protocol Format Messages</w:t>
      </w:r>
      <w:bookmarkEnd w:id="206"/>
      <w:bookmarkEnd w:id="207"/>
    </w:p>
    <w:p w14:paraId="1AC9B7CC" w14:textId="77777777" w:rsidR="00071CBF" w:rsidRPr="005A472A" w:rsidRDefault="00071CBF" w:rsidP="00071CBF">
      <w:pPr>
        <w:pStyle w:val="AnnexHead2"/>
        <w:keepNext/>
        <w:keepLines/>
        <w:numPr>
          <w:ilvl w:val="1"/>
          <w:numId w:val="0"/>
        </w:numPr>
        <w:ind w:left="851" w:hanging="851"/>
        <w:rPr>
          <w:ins w:id="208" w:author="Author"/>
        </w:rPr>
      </w:pPr>
      <w:ins w:id="209" w:author="Author">
        <w:r>
          <w:t>B.1.</w:t>
        </w:r>
        <w:r>
          <w:tab/>
        </w:r>
        <w:r w:rsidRPr="00655D51">
          <w:t xml:space="preserve">VPFI </w:t>
        </w:r>
        <w:r>
          <w:t>0</w:t>
        </w:r>
        <w:r w:rsidRPr="00655D51">
          <w:t xml:space="preserve">: </w:t>
        </w:r>
        <w:r w:rsidRPr="005A472A">
          <w:t>exchange of certificates</w:t>
        </w:r>
      </w:ins>
    </w:p>
    <w:p w14:paraId="479CC77A" w14:textId="77777777" w:rsidR="00071CBF" w:rsidRPr="005A472A" w:rsidRDefault="00071CBF" w:rsidP="00071CBF">
      <w:pPr>
        <w:pStyle w:val="Heading1separationline"/>
        <w:keepNext/>
        <w:keepLines/>
        <w:rPr>
          <w:ins w:id="210" w:author="Author"/>
          <w:lang w:eastAsia="en-GB"/>
        </w:rPr>
      </w:pPr>
    </w:p>
    <w:p w14:paraId="649D8044" w14:textId="77777777" w:rsidR="00071CBF" w:rsidRPr="005A472A" w:rsidRDefault="00071CBF" w:rsidP="00071CBF">
      <w:pPr>
        <w:pStyle w:val="AnnexHead3"/>
        <w:keepNext/>
        <w:keepLines/>
        <w:numPr>
          <w:ilvl w:val="2"/>
          <w:numId w:val="0"/>
        </w:numPr>
        <w:ind w:left="1021" w:hanging="1021"/>
        <w:rPr>
          <w:ins w:id="211" w:author="Author"/>
        </w:rPr>
      </w:pPr>
      <w:ins w:id="212" w:author="Author">
        <w:r>
          <w:t>B.1.1.</w:t>
        </w:r>
        <w:r>
          <w:tab/>
          <w:t>Certificate Report</w:t>
        </w:r>
      </w:ins>
    </w:p>
    <w:p w14:paraId="094E8E98" w14:textId="77777777" w:rsidR="00071CBF" w:rsidRDefault="00071CBF" w:rsidP="00071CBF">
      <w:pPr>
        <w:pStyle w:val="BodyText"/>
        <w:rPr>
          <w:ins w:id="213" w:author="Author"/>
        </w:rPr>
      </w:pPr>
      <w:ins w:id="214" w:author="Author">
        <w:r>
          <w:t>This report may be used to transfer one or more X.509 public certificates that may be used for authentication. This report is either sent on request for a specific certificate, or it may be sent without a request.</w:t>
        </w:r>
      </w:ins>
    </w:p>
    <w:p w14:paraId="25C10130" w14:textId="77777777" w:rsidR="00071CBF" w:rsidRDefault="00071CBF" w:rsidP="00071CBF">
      <w:pPr>
        <w:pStyle w:val="BodyText"/>
        <w:rPr>
          <w:ins w:id="215" w:author="Author"/>
        </w:rPr>
      </w:pPr>
      <w:ins w:id="216" w:author="Author">
        <w:r>
          <w:t>When multiple certificates are reported in the chain of trust, the certificates should be ordered from highest to lowest level.</w:t>
        </w:r>
      </w:ins>
    </w:p>
    <w:p w14:paraId="7857491A" w14:textId="77777777" w:rsidR="00071CBF" w:rsidRDefault="00071CBF" w:rsidP="00071CBF">
      <w:pPr>
        <w:pStyle w:val="BodyText"/>
        <w:rPr>
          <w:ins w:id="217" w:author="Author"/>
        </w:rPr>
      </w:pPr>
      <w:ins w:id="218" w:author="Author">
        <w:r>
          <w:t>A root certificate may not be transmitted in a certificate report.</w:t>
        </w:r>
      </w:ins>
    </w:p>
    <w:p w14:paraId="479C7344" w14:textId="77777777" w:rsidR="00071CBF" w:rsidRPr="00655D51" w:rsidRDefault="00071CBF" w:rsidP="00071CBF">
      <w:pPr>
        <w:pStyle w:val="BodyText"/>
        <w:rPr>
          <w:ins w:id="219" w:author="Author"/>
        </w:rPr>
      </w:pPr>
      <w:ins w:id="220" w:author="Author">
        <w:r>
          <w:t>A certificate is requested using a fingerprint as identification, however multiple certificates may match the fingerprint. In this case the report may contain multiple certificates with the same fingerprint.</w:t>
        </w:r>
      </w:ins>
    </w:p>
    <w:p w14:paraId="57FEC51A" w14:textId="0601C65B" w:rsidR="00071CBF" w:rsidRPr="005A472A" w:rsidRDefault="00071CBF" w:rsidP="00071CBF">
      <w:pPr>
        <w:pStyle w:val="Tablecaption"/>
        <w:numPr>
          <w:ilvl w:val="0"/>
          <w:numId w:val="0"/>
        </w:numPr>
        <w:ind w:left="567" w:hanging="567"/>
        <w:rPr>
          <w:ins w:id="221" w:author="Author"/>
        </w:rPr>
      </w:pPr>
      <w:ins w:id="222" w:author="Author">
        <w:r>
          <w:t xml:space="preserve">Table 7. </w:t>
        </w:r>
        <w:r w:rsidRPr="005A472A">
          <w:t xml:space="preserve"> </w:t>
        </w:r>
        <w:r>
          <w:t>Certificate</w:t>
        </w:r>
      </w:ins>
      <w:r w:rsidR="00A40BD3">
        <w:t xml:space="preserve"> </w:t>
      </w:r>
      <w:r w:rsidR="00EB3A55">
        <w:t>Report</w:t>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2268"/>
        <w:gridCol w:w="1835"/>
        <w:gridCol w:w="5536"/>
      </w:tblGrid>
      <w:tr w:rsidR="00071CBF" w:rsidRPr="005A472A" w14:paraId="3040A6ED" w14:textId="77777777" w:rsidTr="00CD36FD">
        <w:trPr>
          <w:tblHeader/>
          <w:jc w:val="center"/>
          <w:ins w:id="223" w:author="Author"/>
        </w:trPr>
        <w:tc>
          <w:tcPr>
            <w:tcW w:w="2268" w:type="dxa"/>
            <w:tcBorders>
              <w:bottom w:val="single" w:sz="6" w:space="0" w:color="000000"/>
            </w:tcBorders>
            <w:shd w:val="clear" w:color="auto" w:fill="FFFFFF"/>
          </w:tcPr>
          <w:p w14:paraId="63DC68A2" w14:textId="77777777" w:rsidR="00071CBF" w:rsidRPr="00CA1542" w:rsidRDefault="00071CBF" w:rsidP="00CD36FD">
            <w:pPr>
              <w:pStyle w:val="Tableheading"/>
              <w:rPr>
                <w:ins w:id="224" w:author="Author"/>
              </w:rPr>
            </w:pPr>
            <w:ins w:id="225" w:author="Author">
              <w:r w:rsidRPr="00655D51">
                <w:rPr>
                  <w:lang w:val="en-GB"/>
                </w:rPr>
                <w:t>Parameter</w:t>
              </w:r>
            </w:ins>
          </w:p>
        </w:tc>
        <w:tc>
          <w:tcPr>
            <w:tcW w:w="1835" w:type="dxa"/>
            <w:tcBorders>
              <w:bottom w:val="single" w:sz="6" w:space="0" w:color="000000"/>
            </w:tcBorders>
            <w:shd w:val="clear" w:color="auto" w:fill="FFFFFF"/>
          </w:tcPr>
          <w:p w14:paraId="19A7082A" w14:textId="77777777" w:rsidR="00071CBF" w:rsidRPr="00CA1542" w:rsidRDefault="00071CBF" w:rsidP="00CD36FD">
            <w:pPr>
              <w:pStyle w:val="Tableheading"/>
              <w:rPr>
                <w:ins w:id="226" w:author="Author"/>
              </w:rPr>
            </w:pPr>
            <w:ins w:id="227" w:author="Author">
              <w:r w:rsidRPr="00655D51">
                <w:rPr>
                  <w:lang w:val="en-GB"/>
                </w:rPr>
                <w:t>Number of bits</w:t>
              </w:r>
            </w:ins>
          </w:p>
        </w:tc>
        <w:tc>
          <w:tcPr>
            <w:tcW w:w="5536" w:type="dxa"/>
            <w:tcBorders>
              <w:bottom w:val="single" w:sz="6" w:space="0" w:color="000000"/>
            </w:tcBorders>
            <w:shd w:val="clear" w:color="auto" w:fill="FFFFFF"/>
          </w:tcPr>
          <w:p w14:paraId="37F0E9A8" w14:textId="77777777" w:rsidR="00071CBF" w:rsidRPr="00CA1542" w:rsidRDefault="00071CBF" w:rsidP="00CD36FD">
            <w:pPr>
              <w:pStyle w:val="Tableheading"/>
              <w:rPr>
                <w:ins w:id="228" w:author="Author"/>
              </w:rPr>
            </w:pPr>
            <w:ins w:id="229" w:author="Author">
              <w:r w:rsidRPr="00655D51">
                <w:rPr>
                  <w:lang w:val="en-GB"/>
                </w:rPr>
                <w:t>Description</w:t>
              </w:r>
            </w:ins>
          </w:p>
        </w:tc>
      </w:tr>
      <w:tr w:rsidR="00071CBF" w:rsidRPr="005A472A" w14:paraId="282FD268" w14:textId="77777777" w:rsidTr="00CD36FD">
        <w:trPr>
          <w:jc w:val="center"/>
          <w:ins w:id="230" w:author="Author"/>
        </w:trPr>
        <w:tc>
          <w:tcPr>
            <w:tcW w:w="2268" w:type="dxa"/>
          </w:tcPr>
          <w:p w14:paraId="3B50A438" w14:textId="77777777" w:rsidR="00071CBF" w:rsidRPr="005A472A" w:rsidRDefault="00071CBF" w:rsidP="00CD36FD">
            <w:pPr>
              <w:pStyle w:val="Tabletext0"/>
              <w:rPr>
                <w:ins w:id="231" w:author="Author"/>
              </w:rPr>
            </w:pPr>
            <w:ins w:id="232" w:author="Author">
              <w:r w:rsidRPr="005A472A">
                <w:t>VPFI</w:t>
              </w:r>
            </w:ins>
          </w:p>
        </w:tc>
        <w:tc>
          <w:tcPr>
            <w:tcW w:w="1835" w:type="dxa"/>
          </w:tcPr>
          <w:p w14:paraId="1FB8D52F" w14:textId="77777777" w:rsidR="00071CBF" w:rsidRPr="005A472A" w:rsidRDefault="00071CBF" w:rsidP="00CD36FD">
            <w:pPr>
              <w:pStyle w:val="Tabletext0"/>
              <w:jc w:val="center"/>
              <w:rPr>
                <w:ins w:id="233" w:author="Author"/>
              </w:rPr>
            </w:pPr>
            <w:ins w:id="234" w:author="Author">
              <w:r w:rsidRPr="005A472A">
                <w:t>16</w:t>
              </w:r>
            </w:ins>
          </w:p>
        </w:tc>
        <w:tc>
          <w:tcPr>
            <w:tcW w:w="5536" w:type="dxa"/>
          </w:tcPr>
          <w:p w14:paraId="10D72194" w14:textId="77777777" w:rsidR="00071CBF" w:rsidRPr="005A472A" w:rsidRDefault="00071CBF" w:rsidP="00CD36FD">
            <w:pPr>
              <w:pStyle w:val="Tabletext0"/>
              <w:rPr>
                <w:ins w:id="235" w:author="Author"/>
              </w:rPr>
            </w:pPr>
            <w:ins w:id="236" w:author="Author">
              <w:r>
                <w:t>0</w:t>
              </w:r>
            </w:ins>
          </w:p>
        </w:tc>
      </w:tr>
      <w:tr w:rsidR="00071CBF" w:rsidRPr="005A472A" w14:paraId="514EC503" w14:textId="77777777" w:rsidTr="00CD36FD">
        <w:trPr>
          <w:jc w:val="center"/>
          <w:ins w:id="237" w:author="Author"/>
        </w:trPr>
        <w:tc>
          <w:tcPr>
            <w:tcW w:w="2268" w:type="dxa"/>
            <w:vAlign w:val="center"/>
          </w:tcPr>
          <w:p w14:paraId="4DA796A1" w14:textId="77777777" w:rsidR="00071CBF" w:rsidRPr="005A472A" w:rsidRDefault="00071CBF" w:rsidP="00CD36FD">
            <w:pPr>
              <w:pStyle w:val="Tabletext0"/>
              <w:rPr>
                <w:ins w:id="238" w:author="Author"/>
              </w:rPr>
            </w:pPr>
            <w:ins w:id="239" w:author="Author">
              <w:r w:rsidRPr="005A472A">
                <w:t>Message ID</w:t>
              </w:r>
            </w:ins>
          </w:p>
        </w:tc>
        <w:tc>
          <w:tcPr>
            <w:tcW w:w="1835" w:type="dxa"/>
            <w:vAlign w:val="center"/>
          </w:tcPr>
          <w:p w14:paraId="314A76D4" w14:textId="77777777" w:rsidR="00071CBF" w:rsidRPr="005A472A" w:rsidRDefault="00071CBF" w:rsidP="00CD36FD">
            <w:pPr>
              <w:pStyle w:val="Tabletext0"/>
              <w:jc w:val="center"/>
              <w:rPr>
                <w:ins w:id="240" w:author="Author"/>
              </w:rPr>
            </w:pPr>
            <w:ins w:id="241" w:author="Author">
              <w:r w:rsidRPr="005A472A">
                <w:t>16</w:t>
              </w:r>
            </w:ins>
          </w:p>
        </w:tc>
        <w:tc>
          <w:tcPr>
            <w:tcW w:w="5536" w:type="dxa"/>
            <w:vAlign w:val="center"/>
          </w:tcPr>
          <w:p w14:paraId="10BD82C7" w14:textId="77777777" w:rsidR="00071CBF" w:rsidRPr="005A472A" w:rsidRDefault="00071CBF" w:rsidP="00CD36FD">
            <w:pPr>
              <w:pStyle w:val="Tabletext0"/>
              <w:rPr>
                <w:ins w:id="242" w:author="Author"/>
              </w:rPr>
            </w:pPr>
            <w:ins w:id="243" w:author="Author">
              <w:r w:rsidRPr="005A472A">
                <w:t>0</w:t>
              </w:r>
            </w:ins>
          </w:p>
        </w:tc>
      </w:tr>
      <w:tr w:rsidR="00071CBF" w:rsidRPr="005A472A" w14:paraId="485CFC2F" w14:textId="77777777" w:rsidTr="00CD36FD">
        <w:trPr>
          <w:jc w:val="center"/>
          <w:ins w:id="244" w:author="Author"/>
        </w:trPr>
        <w:tc>
          <w:tcPr>
            <w:tcW w:w="2268" w:type="dxa"/>
          </w:tcPr>
          <w:p w14:paraId="55E8F12F" w14:textId="77777777" w:rsidR="00071CBF" w:rsidRDefault="00071CBF" w:rsidP="00CD36FD">
            <w:pPr>
              <w:pStyle w:val="Tabletext0"/>
              <w:rPr>
                <w:ins w:id="245" w:author="Author"/>
              </w:rPr>
            </w:pPr>
            <w:ins w:id="246" w:author="Author">
              <w:r>
                <w:t>Number of certificates in report (n)</w:t>
              </w:r>
            </w:ins>
          </w:p>
        </w:tc>
        <w:tc>
          <w:tcPr>
            <w:tcW w:w="1835" w:type="dxa"/>
          </w:tcPr>
          <w:p w14:paraId="647983E5" w14:textId="77777777" w:rsidR="00071CBF" w:rsidRDefault="00071CBF" w:rsidP="00CD36FD">
            <w:pPr>
              <w:pStyle w:val="Tabletext0"/>
              <w:jc w:val="center"/>
              <w:rPr>
                <w:ins w:id="247" w:author="Author"/>
              </w:rPr>
            </w:pPr>
            <w:ins w:id="248" w:author="Author">
              <w:r>
                <w:t>8</w:t>
              </w:r>
            </w:ins>
          </w:p>
        </w:tc>
        <w:tc>
          <w:tcPr>
            <w:tcW w:w="5536" w:type="dxa"/>
          </w:tcPr>
          <w:p w14:paraId="24C5D0A5" w14:textId="77777777" w:rsidR="00071CBF" w:rsidRDefault="00071CBF" w:rsidP="00CD36FD">
            <w:pPr>
              <w:pStyle w:val="Tabletext0"/>
              <w:rPr>
                <w:ins w:id="249" w:author="Author"/>
              </w:rPr>
            </w:pPr>
            <w:ins w:id="250" w:author="Author">
              <w:r>
                <w:t>Number of certificates in report.</w:t>
              </w:r>
            </w:ins>
          </w:p>
          <w:p w14:paraId="53E2055C" w14:textId="77777777" w:rsidR="00071CBF" w:rsidRDefault="00071CBF" w:rsidP="00CD36FD">
            <w:pPr>
              <w:pStyle w:val="Tabletext0"/>
              <w:rPr>
                <w:ins w:id="251" w:author="Author"/>
              </w:rPr>
            </w:pPr>
            <w:ins w:id="252" w:author="Author">
              <w:r>
                <w:t xml:space="preserve">Set to 0 in response to a certificate request to indicate that: </w:t>
              </w:r>
            </w:ins>
          </w:p>
          <w:p w14:paraId="20F475D6" w14:textId="77777777" w:rsidR="00071CBF" w:rsidRDefault="00071CBF" w:rsidP="00CD36FD">
            <w:pPr>
              <w:pStyle w:val="Tabletext0"/>
              <w:rPr>
                <w:ins w:id="253" w:author="Author"/>
              </w:rPr>
            </w:pPr>
            <w:ins w:id="254" w:author="Author">
              <w:r>
                <w:t xml:space="preserve">- the requested certificate is not available or </w:t>
              </w:r>
            </w:ins>
          </w:p>
          <w:p w14:paraId="5D595D4B" w14:textId="77777777" w:rsidR="00071CBF" w:rsidRPr="00B667BC" w:rsidRDefault="00071CBF" w:rsidP="00CD36FD">
            <w:pPr>
              <w:pStyle w:val="Tabletext0"/>
              <w:rPr>
                <w:ins w:id="255" w:author="Author"/>
              </w:rPr>
            </w:pPr>
            <w:ins w:id="256" w:author="Author">
              <w:r>
                <w:t>- it is a root certificate that can not be shared.</w:t>
              </w:r>
            </w:ins>
          </w:p>
        </w:tc>
      </w:tr>
      <w:tr w:rsidR="00071CBF" w:rsidRPr="005A472A" w14:paraId="65AB9608" w14:textId="77777777" w:rsidTr="00CD36FD">
        <w:trPr>
          <w:jc w:val="center"/>
          <w:ins w:id="257" w:author="Author"/>
        </w:trPr>
        <w:tc>
          <w:tcPr>
            <w:tcW w:w="2268" w:type="dxa"/>
            <w:vAlign w:val="center"/>
          </w:tcPr>
          <w:p w14:paraId="32436D2B" w14:textId="77777777" w:rsidR="00071CBF" w:rsidRDefault="00071CBF" w:rsidP="00CD36FD">
            <w:pPr>
              <w:pStyle w:val="Tabletext0"/>
              <w:rPr>
                <w:ins w:id="258" w:author="Author"/>
              </w:rPr>
            </w:pPr>
            <w:ins w:id="259" w:author="Author">
              <w:r>
                <w:t>Certificate fingerprint[0]</w:t>
              </w:r>
            </w:ins>
          </w:p>
        </w:tc>
        <w:tc>
          <w:tcPr>
            <w:tcW w:w="1835" w:type="dxa"/>
            <w:vAlign w:val="center"/>
          </w:tcPr>
          <w:p w14:paraId="5FBFD925" w14:textId="77777777" w:rsidR="00071CBF" w:rsidRDefault="00071CBF" w:rsidP="00CD36FD">
            <w:pPr>
              <w:pStyle w:val="Tabletext0"/>
              <w:jc w:val="center"/>
              <w:rPr>
                <w:ins w:id="260" w:author="Author"/>
              </w:rPr>
            </w:pPr>
            <w:ins w:id="261" w:author="Author">
              <w:r>
                <w:t>48</w:t>
              </w:r>
            </w:ins>
          </w:p>
        </w:tc>
        <w:tc>
          <w:tcPr>
            <w:tcW w:w="5536" w:type="dxa"/>
            <w:vAlign w:val="center"/>
          </w:tcPr>
          <w:p w14:paraId="5DFA4811" w14:textId="77777777" w:rsidR="00071CBF" w:rsidRDefault="00071CBF" w:rsidP="00CD36FD">
            <w:pPr>
              <w:pStyle w:val="Tabletext0"/>
              <w:rPr>
                <w:ins w:id="262" w:author="Author"/>
              </w:rPr>
            </w:pPr>
            <w:ins w:id="263" w:author="Author">
              <w:r>
                <w:t>Fingerprint used to identify certificate.</w:t>
              </w:r>
            </w:ins>
          </w:p>
        </w:tc>
      </w:tr>
      <w:tr w:rsidR="00071CBF" w:rsidRPr="005A472A" w14:paraId="4A61CE12" w14:textId="77777777" w:rsidTr="00CD36FD">
        <w:trPr>
          <w:jc w:val="center"/>
          <w:ins w:id="264" w:author="Author"/>
        </w:trPr>
        <w:tc>
          <w:tcPr>
            <w:tcW w:w="2268" w:type="dxa"/>
          </w:tcPr>
          <w:p w14:paraId="02A7934B" w14:textId="77777777" w:rsidR="00071CBF" w:rsidRDefault="00071CBF" w:rsidP="00CD36FD">
            <w:pPr>
              <w:pStyle w:val="Tabletext0"/>
              <w:rPr>
                <w:ins w:id="265" w:author="Author"/>
              </w:rPr>
            </w:pPr>
            <w:ins w:id="266" w:author="Author">
              <w:r>
                <w:t>Issuer certificate fingerprint[0]</w:t>
              </w:r>
            </w:ins>
          </w:p>
        </w:tc>
        <w:tc>
          <w:tcPr>
            <w:tcW w:w="1835" w:type="dxa"/>
          </w:tcPr>
          <w:p w14:paraId="71CA4450" w14:textId="77777777" w:rsidR="00071CBF" w:rsidRDefault="00071CBF" w:rsidP="00CD36FD">
            <w:pPr>
              <w:pStyle w:val="Tabletext0"/>
              <w:jc w:val="center"/>
              <w:rPr>
                <w:ins w:id="267" w:author="Author"/>
              </w:rPr>
            </w:pPr>
            <w:ins w:id="268" w:author="Author">
              <w:r>
                <w:t>48</w:t>
              </w:r>
            </w:ins>
          </w:p>
        </w:tc>
        <w:tc>
          <w:tcPr>
            <w:tcW w:w="5536" w:type="dxa"/>
          </w:tcPr>
          <w:p w14:paraId="77ABA760" w14:textId="77777777" w:rsidR="00071CBF" w:rsidRDefault="00071CBF" w:rsidP="00CD36FD">
            <w:pPr>
              <w:pStyle w:val="Tabletext0"/>
              <w:rPr>
                <w:ins w:id="269" w:author="Author"/>
              </w:rPr>
            </w:pPr>
            <w:ins w:id="270" w:author="Author">
              <w:r>
                <w:t xml:space="preserve">Fingerprint of certificate that issued this certificate. </w:t>
              </w:r>
            </w:ins>
          </w:p>
          <w:p w14:paraId="0F40F774" w14:textId="77777777" w:rsidR="00071CBF" w:rsidRPr="00B667BC" w:rsidRDefault="00071CBF" w:rsidP="00CD36FD">
            <w:pPr>
              <w:pStyle w:val="Tabletext0"/>
              <w:rPr>
                <w:ins w:id="271" w:author="Author"/>
              </w:rPr>
            </w:pPr>
            <w:ins w:id="272" w:author="Author">
              <w:r>
                <w:t>The issuer certificate must be authenticated before this certificate can be authenticated.</w:t>
              </w:r>
            </w:ins>
          </w:p>
        </w:tc>
      </w:tr>
      <w:tr w:rsidR="00071CBF" w:rsidRPr="005A472A" w14:paraId="5AED3C75" w14:textId="77777777" w:rsidTr="00CD36FD">
        <w:trPr>
          <w:jc w:val="center"/>
          <w:ins w:id="273" w:author="Author"/>
        </w:trPr>
        <w:tc>
          <w:tcPr>
            <w:tcW w:w="2268" w:type="dxa"/>
          </w:tcPr>
          <w:p w14:paraId="252B5378" w14:textId="77777777" w:rsidR="00071CBF" w:rsidRDefault="00071CBF" w:rsidP="00CD36FD">
            <w:pPr>
              <w:pStyle w:val="Tabletext0"/>
              <w:rPr>
                <w:ins w:id="274" w:author="Author"/>
              </w:rPr>
            </w:pPr>
            <w:ins w:id="275" w:author="Author">
              <w:r>
                <w:t>Latest CRL fingerprint[0]</w:t>
              </w:r>
            </w:ins>
          </w:p>
        </w:tc>
        <w:tc>
          <w:tcPr>
            <w:tcW w:w="1835" w:type="dxa"/>
          </w:tcPr>
          <w:p w14:paraId="0A2DEEA6" w14:textId="77777777" w:rsidR="00071CBF" w:rsidRDefault="00071CBF" w:rsidP="00CD36FD">
            <w:pPr>
              <w:pStyle w:val="Tabletext0"/>
              <w:jc w:val="center"/>
              <w:rPr>
                <w:ins w:id="276" w:author="Author"/>
              </w:rPr>
            </w:pPr>
            <w:ins w:id="277" w:author="Author">
              <w:r>
                <w:t>48</w:t>
              </w:r>
            </w:ins>
          </w:p>
        </w:tc>
        <w:tc>
          <w:tcPr>
            <w:tcW w:w="5536" w:type="dxa"/>
          </w:tcPr>
          <w:p w14:paraId="1F2917CB" w14:textId="77777777" w:rsidR="00071CBF" w:rsidRDefault="00071CBF" w:rsidP="00CD36FD">
            <w:pPr>
              <w:pStyle w:val="Tabletext0"/>
              <w:rPr>
                <w:ins w:id="278" w:author="Author"/>
              </w:rPr>
            </w:pPr>
            <w:ins w:id="279" w:author="Author">
              <w:r>
                <w:t xml:space="preserve">Fingerprint of the latest CRL issued for certificate. </w:t>
              </w:r>
            </w:ins>
          </w:p>
          <w:p w14:paraId="06829726" w14:textId="6695A97C" w:rsidR="00071CBF" w:rsidRDefault="00071CBF" w:rsidP="00CD36FD">
            <w:pPr>
              <w:pStyle w:val="Tabletext0"/>
              <w:rPr>
                <w:ins w:id="280" w:author="Author"/>
              </w:rPr>
            </w:pPr>
            <w:ins w:id="281" w:author="Author">
              <w:r>
                <w:t xml:space="preserve">Set to </w:t>
              </w:r>
              <w:r w:rsidR="00F9326F">
                <w:t xml:space="preserve">0 </w:t>
              </w:r>
              <w:r w:rsidR="00F746A2">
                <w:t xml:space="preserve">if no </w:t>
              </w:r>
              <w:r>
                <w:t xml:space="preserve">CRL issued for the certificate. </w:t>
              </w:r>
            </w:ins>
          </w:p>
        </w:tc>
      </w:tr>
      <w:tr w:rsidR="00071CBF" w:rsidRPr="005A472A" w14:paraId="3E20181B" w14:textId="77777777" w:rsidTr="00CD36FD">
        <w:trPr>
          <w:jc w:val="center"/>
          <w:ins w:id="282" w:author="Author"/>
        </w:trPr>
        <w:tc>
          <w:tcPr>
            <w:tcW w:w="2268" w:type="dxa"/>
          </w:tcPr>
          <w:p w14:paraId="5A35426C" w14:textId="77777777" w:rsidR="00071CBF" w:rsidRPr="005A472A" w:rsidRDefault="00071CBF" w:rsidP="00CD36FD">
            <w:pPr>
              <w:pStyle w:val="Tabletext0"/>
              <w:rPr>
                <w:ins w:id="283" w:author="Author"/>
              </w:rPr>
            </w:pPr>
            <w:ins w:id="284" w:author="Author">
              <w:r>
                <w:t>Certificate[0]</w:t>
              </w:r>
            </w:ins>
          </w:p>
        </w:tc>
        <w:tc>
          <w:tcPr>
            <w:tcW w:w="1835" w:type="dxa"/>
          </w:tcPr>
          <w:p w14:paraId="484214FB" w14:textId="77777777" w:rsidR="00071CBF" w:rsidRDefault="00071CBF" w:rsidP="00CD36FD">
            <w:pPr>
              <w:pStyle w:val="Tabletext0"/>
              <w:jc w:val="center"/>
              <w:rPr>
                <w:ins w:id="285" w:author="Author"/>
              </w:rPr>
            </w:pPr>
            <w:ins w:id="286" w:author="Author">
              <w:r>
                <w:t xml:space="preserve">Variable </w:t>
              </w:r>
            </w:ins>
          </w:p>
          <w:p w14:paraId="2A2BC2AB" w14:textId="77777777" w:rsidR="00071CBF" w:rsidRPr="005A472A" w:rsidRDefault="00071CBF" w:rsidP="00CD36FD">
            <w:pPr>
              <w:pStyle w:val="Tabletext0"/>
              <w:jc w:val="center"/>
              <w:rPr>
                <w:ins w:id="287" w:author="Author"/>
              </w:rPr>
            </w:pPr>
            <w:ins w:id="288" w:author="Author">
              <w:r>
                <w:t>multiple of 8.</w:t>
              </w:r>
            </w:ins>
          </w:p>
        </w:tc>
        <w:tc>
          <w:tcPr>
            <w:tcW w:w="5536" w:type="dxa"/>
          </w:tcPr>
          <w:p w14:paraId="6BD7D9A8" w14:textId="77777777" w:rsidR="00071CBF" w:rsidRDefault="00071CBF" w:rsidP="00CD36FD">
            <w:pPr>
              <w:pStyle w:val="Tabletext0"/>
              <w:rPr>
                <w:ins w:id="289" w:author="Author"/>
              </w:rPr>
            </w:pPr>
            <w:ins w:id="290" w:author="Author">
              <w:r>
                <w:t xml:space="preserve">Certificate (version 3) encoded in DER format as referenced in </w:t>
              </w:r>
              <w:r w:rsidRPr="00B667BC">
                <w:t>ITU-T X.509</w:t>
              </w:r>
              <w:r>
                <w:t>.</w:t>
              </w:r>
            </w:ins>
          </w:p>
          <w:p w14:paraId="52C6036E" w14:textId="77777777" w:rsidR="00071CBF" w:rsidRDefault="00071CBF" w:rsidP="00CD36FD">
            <w:pPr>
              <w:pStyle w:val="Tabletext0"/>
              <w:rPr>
                <w:ins w:id="291" w:author="Author"/>
              </w:rPr>
            </w:pPr>
            <w:ins w:id="292" w:author="Author">
              <w:r>
                <w:t>Typically 600 – 900 bytes.</w:t>
              </w:r>
              <w:r w:rsidRPr="00655D51">
                <w:t xml:space="preserve"> </w:t>
              </w:r>
            </w:ins>
          </w:p>
          <w:p w14:paraId="117E877A" w14:textId="77777777" w:rsidR="00071CBF" w:rsidRPr="00655D51" w:rsidRDefault="00071CBF" w:rsidP="00CD36FD">
            <w:pPr>
              <w:pStyle w:val="Tabletext0"/>
              <w:rPr>
                <w:ins w:id="293" w:author="Author"/>
              </w:rPr>
            </w:pPr>
            <w:ins w:id="294" w:author="Author">
              <w:r>
                <w:t>Size of certificate is defined in DER encoding.</w:t>
              </w:r>
            </w:ins>
          </w:p>
        </w:tc>
      </w:tr>
      <w:tr w:rsidR="00071CBF" w:rsidRPr="005A472A" w14:paraId="15D8457C" w14:textId="77777777" w:rsidTr="00CD36FD">
        <w:trPr>
          <w:jc w:val="center"/>
          <w:ins w:id="295" w:author="Author"/>
        </w:trPr>
        <w:tc>
          <w:tcPr>
            <w:tcW w:w="2268" w:type="dxa"/>
          </w:tcPr>
          <w:p w14:paraId="704993E8" w14:textId="77777777" w:rsidR="00071CBF" w:rsidRDefault="00071CBF" w:rsidP="00CD36FD">
            <w:pPr>
              <w:pStyle w:val="Tabletext0"/>
              <w:rPr>
                <w:ins w:id="296" w:author="Author"/>
              </w:rPr>
            </w:pPr>
            <w:ins w:id="297" w:author="Author">
              <w:r>
                <w:lastRenderedPageBreak/>
                <w:t>…</w:t>
              </w:r>
            </w:ins>
          </w:p>
        </w:tc>
        <w:tc>
          <w:tcPr>
            <w:tcW w:w="1835" w:type="dxa"/>
          </w:tcPr>
          <w:p w14:paraId="51BC0BCA" w14:textId="77777777" w:rsidR="00071CBF" w:rsidRDefault="00071CBF" w:rsidP="00CD36FD">
            <w:pPr>
              <w:pStyle w:val="Tabletext0"/>
              <w:jc w:val="center"/>
              <w:rPr>
                <w:ins w:id="298" w:author="Author"/>
              </w:rPr>
            </w:pPr>
            <w:ins w:id="299" w:author="Author">
              <w:r>
                <w:t>…</w:t>
              </w:r>
            </w:ins>
          </w:p>
        </w:tc>
        <w:tc>
          <w:tcPr>
            <w:tcW w:w="5536" w:type="dxa"/>
          </w:tcPr>
          <w:p w14:paraId="361D1C6D" w14:textId="77777777" w:rsidR="00071CBF" w:rsidRDefault="00071CBF" w:rsidP="00CD36FD">
            <w:pPr>
              <w:pStyle w:val="Tabletext0"/>
              <w:rPr>
                <w:ins w:id="300" w:author="Author"/>
              </w:rPr>
            </w:pPr>
            <w:ins w:id="301" w:author="Author">
              <w:r>
                <w:t>…</w:t>
              </w:r>
            </w:ins>
          </w:p>
        </w:tc>
      </w:tr>
      <w:tr w:rsidR="00071CBF" w:rsidRPr="005A472A" w14:paraId="12AA8606" w14:textId="77777777" w:rsidTr="00CD36FD">
        <w:trPr>
          <w:jc w:val="center"/>
          <w:ins w:id="302" w:author="Author"/>
        </w:trPr>
        <w:tc>
          <w:tcPr>
            <w:tcW w:w="2268" w:type="dxa"/>
            <w:vAlign w:val="center"/>
          </w:tcPr>
          <w:p w14:paraId="24EE6F41" w14:textId="77777777" w:rsidR="00071CBF" w:rsidRDefault="00071CBF" w:rsidP="00CD36FD">
            <w:pPr>
              <w:pStyle w:val="Tabletext0"/>
              <w:rPr>
                <w:ins w:id="303" w:author="Author"/>
              </w:rPr>
            </w:pPr>
            <w:ins w:id="304" w:author="Author">
              <w:r>
                <w:t>Certificate fingerprint[n-1]</w:t>
              </w:r>
            </w:ins>
          </w:p>
        </w:tc>
        <w:tc>
          <w:tcPr>
            <w:tcW w:w="1835" w:type="dxa"/>
            <w:vAlign w:val="center"/>
          </w:tcPr>
          <w:p w14:paraId="6A2ED5D8" w14:textId="77777777" w:rsidR="00071CBF" w:rsidRDefault="00071CBF" w:rsidP="00CD36FD">
            <w:pPr>
              <w:pStyle w:val="Tabletext0"/>
              <w:jc w:val="center"/>
              <w:rPr>
                <w:ins w:id="305" w:author="Author"/>
              </w:rPr>
            </w:pPr>
            <w:ins w:id="306" w:author="Author">
              <w:r>
                <w:t>48</w:t>
              </w:r>
            </w:ins>
          </w:p>
        </w:tc>
        <w:tc>
          <w:tcPr>
            <w:tcW w:w="5536" w:type="dxa"/>
          </w:tcPr>
          <w:p w14:paraId="21CEB961" w14:textId="77777777" w:rsidR="00071CBF" w:rsidRDefault="00071CBF" w:rsidP="00CD36FD">
            <w:pPr>
              <w:pStyle w:val="Tabletext0"/>
              <w:rPr>
                <w:ins w:id="307" w:author="Author"/>
              </w:rPr>
            </w:pPr>
          </w:p>
        </w:tc>
      </w:tr>
      <w:tr w:rsidR="00071CBF" w:rsidRPr="005A472A" w14:paraId="2FDFC32D" w14:textId="77777777" w:rsidTr="00CD36FD">
        <w:trPr>
          <w:jc w:val="center"/>
          <w:ins w:id="308" w:author="Author"/>
        </w:trPr>
        <w:tc>
          <w:tcPr>
            <w:tcW w:w="2268" w:type="dxa"/>
          </w:tcPr>
          <w:p w14:paraId="32E4481B" w14:textId="77777777" w:rsidR="00071CBF" w:rsidRDefault="00071CBF" w:rsidP="00CD36FD">
            <w:pPr>
              <w:pStyle w:val="Tabletext0"/>
              <w:rPr>
                <w:ins w:id="309" w:author="Author"/>
              </w:rPr>
            </w:pPr>
            <w:ins w:id="310" w:author="Author">
              <w:r>
                <w:t>Issuer certificate fingerprint[n-1]</w:t>
              </w:r>
            </w:ins>
          </w:p>
        </w:tc>
        <w:tc>
          <w:tcPr>
            <w:tcW w:w="1835" w:type="dxa"/>
          </w:tcPr>
          <w:p w14:paraId="7AAF08ED" w14:textId="77777777" w:rsidR="00071CBF" w:rsidRDefault="00071CBF" w:rsidP="00CD36FD">
            <w:pPr>
              <w:pStyle w:val="Tabletext0"/>
              <w:jc w:val="center"/>
              <w:rPr>
                <w:ins w:id="311" w:author="Author"/>
              </w:rPr>
            </w:pPr>
            <w:ins w:id="312" w:author="Author">
              <w:r>
                <w:t>48</w:t>
              </w:r>
            </w:ins>
          </w:p>
        </w:tc>
        <w:tc>
          <w:tcPr>
            <w:tcW w:w="5536" w:type="dxa"/>
          </w:tcPr>
          <w:p w14:paraId="27F65320" w14:textId="77777777" w:rsidR="00071CBF" w:rsidRDefault="00071CBF" w:rsidP="00CD36FD">
            <w:pPr>
              <w:pStyle w:val="Tabletext0"/>
              <w:rPr>
                <w:ins w:id="313" w:author="Author"/>
              </w:rPr>
            </w:pPr>
          </w:p>
        </w:tc>
      </w:tr>
      <w:tr w:rsidR="00071CBF" w:rsidRPr="005A472A" w14:paraId="7DC5CB17" w14:textId="77777777" w:rsidTr="00CD36FD">
        <w:trPr>
          <w:jc w:val="center"/>
          <w:ins w:id="314" w:author="Author"/>
        </w:trPr>
        <w:tc>
          <w:tcPr>
            <w:tcW w:w="2268" w:type="dxa"/>
          </w:tcPr>
          <w:p w14:paraId="364F52F1" w14:textId="77777777" w:rsidR="00071CBF" w:rsidRDefault="00071CBF" w:rsidP="00CD36FD">
            <w:pPr>
              <w:pStyle w:val="Tabletext0"/>
              <w:rPr>
                <w:ins w:id="315" w:author="Author"/>
              </w:rPr>
            </w:pPr>
            <w:ins w:id="316" w:author="Author">
              <w:r>
                <w:t>Latest CRL fingerprint[n-1]</w:t>
              </w:r>
            </w:ins>
          </w:p>
        </w:tc>
        <w:tc>
          <w:tcPr>
            <w:tcW w:w="1835" w:type="dxa"/>
          </w:tcPr>
          <w:p w14:paraId="1C2DA6DE" w14:textId="77777777" w:rsidR="00071CBF" w:rsidRDefault="00071CBF" w:rsidP="00CD36FD">
            <w:pPr>
              <w:pStyle w:val="Tabletext0"/>
              <w:jc w:val="center"/>
              <w:rPr>
                <w:ins w:id="317" w:author="Author"/>
              </w:rPr>
            </w:pPr>
            <w:ins w:id="318" w:author="Author">
              <w:r>
                <w:t>48</w:t>
              </w:r>
            </w:ins>
          </w:p>
        </w:tc>
        <w:tc>
          <w:tcPr>
            <w:tcW w:w="5536" w:type="dxa"/>
          </w:tcPr>
          <w:p w14:paraId="1E6758C9" w14:textId="77777777" w:rsidR="00071CBF" w:rsidRDefault="00071CBF" w:rsidP="00CD36FD">
            <w:pPr>
              <w:pStyle w:val="Tabletext0"/>
              <w:rPr>
                <w:ins w:id="319" w:author="Author"/>
              </w:rPr>
            </w:pPr>
          </w:p>
        </w:tc>
      </w:tr>
      <w:tr w:rsidR="00071CBF" w:rsidRPr="005A472A" w14:paraId="32B1C7D5" w14:textId="77777777" w:rsidTr="00CD36FD">
        <w:trPr>
          <w:jc w:val="center"/>
          <w:ins w:id="320" w:author="Author"/>
        </w:trPr>
        <w:tc>
          <w:tcPr>
            <w:tcW w:w="2268" w:type="dxa"/>
          </w:tcPr>
          <w:p w14:paraId="280D3AC7" w14:textId="77777777" w:rsidR="00071CBF" w:rsidRDefault="00071CBF" w:rsidP="00CD36FD">
            <w:pPr>
              <w:pStyle w:val="Tabletext0"/>
              <w:rPr>
                <w:ins w:id="321" w:author="Author"/>
              </w:rPr>
            </w:pPr>
            <w:ins w:id="322" w:author="Author">
              <w:r>
                <w:t>Certificate[n-1]</w:t>
              </w:r>
            </w:ins>
          </w:p>
        </w:tc>
        <w:tc>
          <w:tcPr>
            <w:tcW w:w="1835" w:type="dxa"/>
          </w:tcPr>
          <w:p w14:paraId="1E949CB7" w14:textId="77777777" w:rsidR="00071CBF" w:rsidRDefault="00071CBF" w:rsidP="00CD36FD">
            <w:pPr>
              <w:pStyle w:val="Tabletext0"/>
              <w:jc w:val="center"/>
              <w:rPr>
                <w:ins w:id="323" w:author="Author"/>
              </w:rPr>
            </w:pPr>
            <w:ins w:id="324" w:author="Author">
              <w:r>
                <w:t xml:space="preserve">Variable </w:t>
              </w:r>
            </w:ins>
          </w:p>
          <w:p w14:paraId="464CE9B4" w14:textId="77777777" w:rsidR="00071CBF" w:rsidRDefault="00071CBF" w:rsidP="00CD36FD">
            <w:pPr>
              <w:pStyle w:val="Tabletext0"/>
              <w:jc w:val="center"/>
              <w:rPr>
                <w:ins w:id="325" w:author="Author"/>
              </w:rPr>
            </w:pPr>
            <w:ins w:id="326" w:author="Author">
              <w:r>
                <w:t>multiple of 8.</w:t>
              </w:r>
            </w:ins>
          </w:p>
        </w:tc>
        <w:tc>
          <w:tcPr>
            <w:tcW w:w="5536" w:type="dxa"/>
          </w:tcPr>
          <w:p w14:paraId="0FAE7456" w14:textId="77777777" w:rsidR="00071CBF" w:rsidRDefault="00071CBF" w:rsidP="00CD36FD">
            <w:pPr>
              <w:pStyle w:val="Tabletext0"/>
              <w:rPr>
                <w:ins w:id="327" w:author="Author"/>
              </w:rPr>
            </w:pPr>
          </w:p>
        </w:tc>
      </w:tr>
    </w:tbl>
    <w:p w14:paraId="694BFFE2" w14:textId="77777777" w:rsidR="00071CBF" w:rsidRDefault="00071CBF" w:rsidP="00071CBF">
      <w:pPr>
        <w:pStyle w:val="BodyText"/>
        <w:rPr>
          <w:ins w:id="328" w:author="Author"/>
        </w:rPr>
      </w:pPr>
    </w:p>
    <w:p w14:paraId="23A46236" w14:textId="77777777" w:rsidR="00071CBF" w:rsidRDefault="00071CBF" w:rsidP="00071CBF">
      <w:pPr>
        <w:pStyle w:val="AnnexHead3"/>
        <w:numPr>
          <w:ilvl w:val="2"/>
          <w:numId w:val="0"/>
        </w:numPr>
        <w:ind w:left="1021" w:hanging="1021"/>
        <w:rPr>
          <w:ins w:id="329" w:author="Author"/>
        </w:rPr>
      </w:pPr>
      <w:ins w:id="330" w:author="Author">
        <w:r>
          <w:t>B.1.2.</w:t>
        </w:r>
        <w:r>
          <w:tab/>
          <w:t>Certificate Request</w:t>
        </w:r>
      </w:ins>
    </w:p>
    <w:p w14:paraId="745874AD" w14:textId="77777777" w:rsidR="00071CBF" w:rsidRDefault="00071CBF" w:rsidP="00071CBF">
      <w:pPr>
        <w:pStyle w:val="BodyText"/>
        <w:rPr>
          <w:ins w:id="331" w:author="Author"/>
        </w:rPr>
      </w:pPr>
      <w:ins w:id="332" w:author="Author">
        <w:r>
          <w:t>Requests a certificate. The receiver of this message should respond with the requested certificate.</w:t>
        </w:r>
      </w:ins>
    </w:p>
    <w:p w14:paraId="0081007F" w14:textId="77777777" w:rsidR="00071CBF" w:rsidRPr="005A472A" w:rsidRDefault="00071CBF" w:rsidP="00071CBF">
      <w:pPr>
        <w:pStyle w:val="Tablecaption"/>
        <w:numPr>
          <w:ilvl w:val="0"/>
          <w:numId w:val="0"/>
        </w:numPr>
        <w:ind w:left="567" w:hanging="567"/>
        <w:rPr>
          <w:ins w:id="333" w:author="Author"/>
        </w:rPr>
      </w:pPr>
      <w:ins w:id="334" w:author="Author">
        <w:r>
          <w:t>Table 8. Certificate Request</w:t>
        </w:r>
      </w:ins>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2268"/>
        <w:gridCol w:w="1835"/>
        <w:gridCol w:w="5536"/>
      </w:tblGrid>
      <w:tr w:rsidR="00071CBF" w:rsidRPr="005A472A" w14:paraId="209034D9" w14:textId="77777777" w:rsidTr="00CD36FD">
        <w:trPr>
          <w:tblHeader/>
          <w:jc w:val="center"/>
          <w:ins w:id="335" w:author="Author"/>
        </w:trPr>
        <w:tc>
          <w:tcPr>
            <w:tcW w:w="2268" w:type="dxa"/>
            <w:tcBorders>
              <w:bottom w:val="single" w:sz="6" w:space="0" w:color="000000"/>
            </w:tcBorders>
            <w:shd w:val="clear" w:color="auto" w:fill="FFFFFF"/>
          </w:tcPr>
          <w:p w14:paraId="6FFCADF9" w14:textId="77777777" w:rsidR="00071CBF" w:rsidRPr="00CA1542" w:rsidRDefault="00071CBF" w:rsidP="00CD36FD">
            <w:pPr>
              <w:pStyle w:val="Tableheading"/>
              <w:rPr>
                <w:ins w:id="336" w:author="Author"/>
              </w:rPr>
            </w:pPr>
            <w:ins w:id="337" w:author="Author">
              <w:r w:rsidRPr="00655D51">
                <w:rPr>
                  <w:lang w:val="en-GB"/>
                </w:rPr>
                <w:t>Parameter</w:t>
              </w:r>
            </w:ins>
          </w:p>
        </w:tc>
        <w:tc>
          <w:tcPr>
            <w:tcW w:w="1835" w:type="dxa"/>
            <w:tcBorders>
              <w:bottom w:val="single" w:sz="6" w:space="0" w:color="000000"/>
            </w:tcBorders>
            <w:shd w:val="clear" w:color="auto" w:fill="FFFFFF"/>
          </w:tcPr>
          <w:p w14:paraId="4BAB1F3F" w14:textId="77777777" w:rsidR="00071CBF" w:rsidRPr="00CA1542" w:rsidRDefault="00071CBF" w:rsidP="00CD36FD">
            <w:pPr>
              <w:pStyle w:val="Tableheading"/>
              <w:rPr>
                <w:ins w:id="338" w:author="Author"/>
              </w:rPr>
            </w:pPr>
            <w:ins w:id="339" w:author="Author">
              <w:r w:rsidRPr="00655D51">
                <w:rPr>
                  <w:lang w:val="en-GB"/>
                </w:rPr>
                <w:t>Number of bits</w:t>
              </w:r>
            </w:ins>
          </w:p>
        </w:tc>
        <w:tc>
          <w:tcPr>
            <w:tcW w:w="5536" w:type="dxa"/>
            <w:tcBorders>
              <w:bottom w:val="single" w:sz="6" w:space="0" w:color="000000"/>
            </w:tcBorders>
            <w:shd w:val="clear" w:color="auto" w:fill="FFFFFF"/>
          </w:tcPr>
          <w:p w14:paraId="7EDA8794" w14:textId="77777777" w:rsidR="00071CBF" w:rsidRPr="00CA1542" w:rsidRDefault="00071CBF" w:rsidP="00CD36FD">
            <w:pPr>
              <w:pStyle w:val="Tableheading"/>
              <w:rPr>
                <w:ins w:id="340" w:author="Author"/>
              </w:rPr>
            </w:pPr>
            <w:ins w:id="341" w:author="Author">
              <w:r w:rsidRPr="00655D51">
                <w:rPr>
                  <w:lang w:val="en-GB"/>
                </w:rPr>
                <w:t>Description</w:t>
              </w:r>
            </w:ins>
          </w:p>
        </w:tc>
      </w:tr>
      <w:tr w:rsidR="00071CBF" w:rsidRPr="005A472A" w14:paraId="2B7053E0" w14:textId="77777777" w:rsidTr="00CD36FD">
        <w:trPr>
          <w:jc w:val="center"/>
          <w:ins w:id="342" w:author="Author"/>
        </w:trPr>
        <w:tc>
          <w:tcPr>
            <w:tcW w:w="2268" w:type="dxa"/>
          </w:tcPr>
          <w:p w14:paraId="57483AE1" w14:textId="77777777" w:rsidR="00071CBF" w:rsidRPr="005A472A" w:rsidRDefault="00071CBF" w:rsidP="00CD36FD">
            <w:pPr>
              <w:pStyle w:val="Tabletext0"/>
              <w:rPr>
                <w:ins w:id="343" w:author="Author"/>
              </w:rPr>
            </w:pPr>
            <w:ins w:id="344" w:author="Author">
              <w:r w:rsidRPr="005A472A">
                <w:t>VPFI</w:t>
              </w:r>
            </w:ins>
          </w:p>
        </w:tc>
        <w:tc>
          <w:tcPr>
            <w:tcW w:w="1835" w:type="dxa"/>
          </w:tcPr>
          <w:p w14:paraId="09079F9C" w14:textId="77777777" w:rsidR="00071CBF" w:rsidRPr="005A472A" w:rsidRDefault="00071CBF" w:rsidP="00CD36FD">
            <w:pPr>
              <w:pStyle w:val="Tabletext0"/>
              <w:jc w:val="center"/>
              <w:rPr>
                <w:ins w:id="345" w:author="Author"/>
              </w:rPr>
            </w:pPr>
            <w:ins w:id="346" w:author="Author">
              <w:r w:rsidRPr="005A472A">
                <w:t>16</w:t>
              </w:r>
            </w:ins>
          </w:p>
        </w:tc>
        <w:tc>
          <w:tcPr>
            <w:tcW w:w="5536" w:type="dxa"/>
          </w:tcPr>
          <w:p w14:paraId="0482DD4C" w14:textId="77777777" w:rsidR="00071CBF" w:rsidRPr="005A472A" w:rsidRDefault="00071CBF" w:rsidP="00CD36FD">
            <w:pPr>
              <w:pStyle w:val="Tabletext0"/>
              <w:rPr>
                <w:ins w:id="347" w:author="Author"/>
              </w:rPr>
            </w:pPr>
            <w:ins w:id="348" w:author="Author">
              <w:r>
                <w:t>0</w:t>
              </w:r>
            </w:ins>
          </w:p>
        </w:tc>
      </w:tr>
      <w:tr w:rsidR="00071CBF" w:rsidRPr="005A472A" w14:paraId="33127983" w14:textId="77777777" w:rsidTr="00CD36FD">
        <w:trPr>
          <w:jc w:val="center"/>
          <w:ins w:id="349" w:author="Author"/>
        </w:trPr>
        <w:tc>
          <w:tcPr>
            <w:tcW w:w="2268" w:type="dxa"/>
            <w:vAlign w:val="center"/>
          </w:tcPr>
          <w:p w14:paraId="0F4E72BF" w14:textId="77777777" w:rsidR="00071CBF" w:rsidRPr="005A472A" w:rsidRDefault="00071CBF" w:rsidP="00CD36FD">
            <w:pPr>
              <w:pStyle w:val="Tabletext0"/>
              <w:rPr>
                <w:ins w:id="350" w:author="Author"/>
              </w:rPr>
            </w:pPr>
            <w:ins w:id="351" w:author="Author">
              <w:r w:rsidRPr="005A472A">
                <w:t>Message ID</w:t>
              </w:r>
            </w:ins>
          </w:p>
        </w:tc>
        <w:tc>
          <w:tcPr>
            <w:tcW w:w="1835" w:type="dxa"/>
            <w:vAlign w:val="center"/>
          </w:tcPr>
          <w:p w14:paraId="4F94CFF8" w14:textId="77777777" w:rsidR="00071CBF" w:rsidRPr="005A472A" w:rsidRDefault="00071CBF" w:rsidP="00CD36FD">
            <w:pPr>
              <w:pStyle w:val="Tabletext0"/>
              <w:jc w:val="center"/>
              <w:rPr>
                <w:ins w:id="352" w:author="Author"/>
              </w:rPr>
            </w:pPr>
            <w:ins w:id="353" w:author="Author">
              <w:r w:rsidRPr="005A472A">
                <w:t>16</w:t>
              </w:r>
            </w:ins>
          </w:p>
        </w:tc>
        <w:tc>
          <w:tcPr>
            <w:tcW w:w="5536" w:type="dxa"/>
            <w:vAlign w:val="center"/>
          </w:tcPr>
          <w:p w14:paraId="1AFB3AFB" w14:textId="77777777" w:rsidR="00071CBF" w:rsidRPr="005A472A" w:rsidRDefault="00071CBF" w:rsidP="00CD36FD">
            <w:pPr>
              <w:pStyle w:val="Tabletext0"/>
              <w:rPr>
                <w:ins w:id="354" w:author="Author"/>
              </w:rPr>
            </w:pPr>
            <w:ins w:id="355" w:author="Author">
              <w:r>
                <w:t>1</w:t>
              </w:r>
            </w:ins>
          </w:p>
        </w:tc>
      </w:tr>
      <w:tr w:rsidR="00071CBF" w:rsidRPr="005A472A" w14:paraId="2A4DE9DC" w14:textId="77777777" w:rsidTr="00CD36FD">
        <w:trPr>
          <w:jc w:val="center"/>
          <w:ins w:id="356" w:author="Author"/>
        </w:trPr>
        <w:tc>
          <w:tcPr>
            <w:tcW w:w="2268" w:type="dxa"/>
          </w:tcPr>
          <w:p w14:paraId="66CC779F" w14:textId="77777777" w:rsidR="00071CBF" w:rsidRDefault="00071CBF" w:rsidP="00CD36FD">
            <w:pPr>
              <w:pStyle w:val="Tabletext0"/>
              <w:rPr>
                <w:ins w:id="357" w:author="Author"/>
              </w:rPr>
            </w:pPr>
            <w:ins w:id="358" w:author="Author">
              <w:r>
                <w:t>Fingerprint</w:t>
              </w:r>
            </w:ins>
          </w:p>
          <w:p w14:paraId="4D15F138" w14:textId="77777777" w:rsidR="00071CBF" w:rsidRPr="005A472A" w:rsidRDefault="00071CBF" w:rsidP="00CD36FD">
            <w:pPr>
              <w:pStyle w:val="Tabletext0"/>
              <w:rPr>
                <w:ins w:id="359" w:author="Author"/>
              </w:rPr>
            </w:pPr>
          </w:p>
        </w:tc>
        <w:tc>
          <w:tcPr>
            <w:tcW w:w="1835" w:type="dxa"/>
          </w:tcPr>
          <w:p w14:paraId="5DD3BEBE" w14:textId="77777777" w:rsidR="00071CBF" w:rsidRPr="005A472A" w:rsidRDefault="00071CBF" w:rsidP="00CD36FD">
            <w:pPr>
              <w:pStyle w:val="Tabletext0"/>
              <w:jc w:val="center"/>
              <w:rPr>
                <w:ins w:id="360" w:author="Author"/>
              </w:rPr>
            </w:pPr>
            <w:ins w:id="361" w:author="Author">
              <w:r>
                <w:t>48</w:t>
              </w:r>
            </w:ins>
          </w:p>
        </w:tc>
        <w:tc>
          <w:tcPr>
            <w:tcW w:w="5536" w:type="dxa"/>
          </w:tcPr>
          <w:p w14:paraId="1F497137" w14:textId="77777777" w:rsidR="00071CBF" w:rsidRDefault="00071CBF" w:rsidP="00CD36FD">
            <w:pPr>
              <w:pStyle w:val="Tabletext0"/>
              <w:rPr>
                <w:ins w:id="362" w:author="Author"/>
              </w:rPr>
            </w:pPr>
            <w:ins w:id="363" w:author="Author">
              <w:r>
                <w:t>Fingerprint to identify the certificate requested.</w:t>
              </w:r>
            </w:ins>
          </w:p>
          <w:p w14:paraId="5F891DED" w14:textId="77777777" w:rsidR="00071CBF" w:rsidRPr="00655D51" w:rsidRDefault="00071CBF" w:rsidP="00CD36FD">
            <w:pPr>
              <w:pStyle w:val="Tabletext0"/>
              <w:rPr>
                <w:ins w:id="364" w:author="Author"/>
              </w:rPr>
            </w:pPr>
            <w:ins w:id="365" w:author="Author">
              <w:r>
                <w:t>This Parameter can be left empty (zero number of bits) to indicate that receiver should respond with own public certificate that can be used to authenticate the receiver.</w:t>
              </w:r>
            </w:ins>
          </w:p>
        </w:tc>
      </w:tr>
    </w:tbl>
    <w:p w14:paraId="0A1171D2" w14:textId="77777777" w:rsidR="00071CBF" w:rsidRDefault="00071CBF" w:rsidP="00071CBF">
      <w:pPr>
        <w:pStyle w:val="BodyText"/>
        <w:rPr>
          <w:ins w:id="366" w:author="Author"/>
        </w:rPr>
      </w:pPr>
    </w:p>
    <w:p w14:paraId="5A48310C" w14:textId="77777777" w:rsidR="00071CBF" w:rsidRDefault="00071CBF" w:rsidP="00071CBF">
      <w:pPr>
        <w:pStyle w:val="AnnexHead3"/>
        <w:numPr>
          <w:ilvl w:val="2"/>
          <w:numId w:val="0"/>
        </w:numPr>
        <w:ind w:left="1021" w:hanging="1021"/>
        <w:rPr>
          <w:ins w:id="367" w:author="Author"/>
        </w:rPr>
      </w:pPr>
      <w:ins w:id="368" w:author="Author">
        <w:r>
          <w:t>B.1.3.</w:t>
        </w:r>
        <w:r>
          <w:tab/>
          <w:t>Certificate Revocation List Report</w:t>
        </w:r>
      </w:ins>
    </w:p>
    <w:p w14:paraId="1E8E7633" w14:textId="77777777" w:rsidR="00071CBF" w:rsidRDefault="00071CBF" w:rsidP="00071CBF">
      <w:pPr>
        <w:pStyle w:val="BodyText"/>
        <w:rPr>
          <w:ins w:id="369" w:author="Author"/>
        </w:rPr>
      </w:pPr>
      <w:ins w:id="370" w:author="Author">
        <w:r>
          <w:t>Report to transmit a certificate revocation list (CRL). This report is either sent on request for a specific CRL, or it may be sent without a request.</w:t>
        </w:r>
      </w:ins>
    </w:p>
    <w:p w14:paraId="5A593806" w14:textId="77777777" w:rsidR="00071CBF" w:rsidRDefault="00071CBF" w:rsidP="00071CBF">
      <w:pPr>
        <w:pStyle w:val="BodyText"/>
        <w:rPr>
          <w:ins w:id="371" w:author="Author"/>
        </w:rPr>
      </w:pPr>
      <w:ins w:id="372" w:author="Author">
        <w:r>
          <w:t xml:space="preserve">An issuer certificate is associated with a CRL and its fingerprint is provided in the CRL report. </w:t>
        </w:r>
      </w:ins>
    </w:p>
    <w:p w14:paraId="2BC7328B" w14:textId="77777777" w:rsidR="00071CBF" w:rsidRPr="005A472A" w:rsidRDefault="00071CBF" w:rsidP="00071CBF">
      <w:pPr>
        <w:pStyle w:val="Tablecaption"/>
        <w:numPr>
          <w:ilvl w:val="0"/>
          <w:numId w:val="0"/>
        </w:numPr>
        <w:ind w:left="567" w:hanging="567"/>
        <w:rPr>
          <w:ins w:id="373" w:author="Author"/>
        </w:rPr>
      </w:pPr>
      <w:ins w:id="374" w:author="Author">
        <w:r>
          <w:t>Table 9.</w:t>
        </w:r>
        <w:r>
          <w:tab/>
          <w:t>CRL Report</w:t>
        </w:r>
      </w:ins>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2268"/>
        <w:gridCol w:w="1835"/>
        <w:gridCol w:w="5536"/>
      </w:tblGrid>
      <w:tr w:rsidR="00071CBF" w:rsidRPr="005A472A" w14:paraId="1E12BE68" w14:textId="77777777" w:rsidTr="00CD36FD">
        <w:trPr>
          <w:tblHeader/>
          <w:jc w:val="center"/>
          <w:ins w:id="375" w:author="Author"/>
        </w:trPr>
        <w:tc>
          <w:tcPr>
            <w:tcW w:w="2268" w:type="dxa"/>
            <w:tcBorders>
              <w:bottom w:val="single" w:sz="6" w:space="0" w:color="000000"/>
            </w:tcBorders>
            <w:shd w:val="clear" w:color="auto" w:fill="FFFFFF"/>
          </w:tcPr>
          <w:p w14:paraId="13EADBB6" w14:textId="77777777" w:rsidR="00071CBF" w:rsidRPr="00CA1542" w:rsidRDefault="00071CBF" w:rsidP="00CD36FD">
            <w:pPr>
              <w:pStyle w:val="Tableheading"/>
              <w:rPr>
                <w:ins w:id="376" w:author="Author"/>
              </w:rPr>
            </w:pPr>
            <w:ins w:id="377" w:author="Author">
              <w:r w:rsidRPr="00655D51">
                <w:rPr>
                  <w:lang w:val="en-GB"/>
                </w:rPr>
                <w:t>Parameter</w:t>
              </w:r>
            </w:ins>
          </w:p>
        </w:tc>
        <w:tc>
          <w:tcPr>
            <w:tcW w:w="1835" w:type="dxa"/>
            <w:tcBorders>
              <w:bottom w:val="single" w:sz="6" w:space="0" w:color="000000"/>
            </w:tcBorders>
            <w:shd w:val="clear" w:color="auto" w:fill="FFFFFF"/>
          </w:tcPr>
          <w:p w14:paraId="33FB8718" w14:textId="77777777" w:rsidR="00071CBF" w:rsidRPr="00CA1542" w:rsidRDefault="00071CBF" w:rsidP="00CD36FD">
            <w:pPr>
              <w:pStyle w:val="Tableheading"/>
              <w:rPr>
                <w:ins w:id="378" w:author="Author"/>
              </w:rPr>
            </w:pPr>
            <w:ins w:id="379" w:author="Author">
              <w:r w:rsidRPr="00655D51">
                <w:rPr>
                  <w:lang w:val="en-GB"/>
                </w:rPr>
                <w:t>Number of bits</w:t>
              </w:r>
            </w:ins>
          </w:p>
        </w:tc>
        <w:tc>
          <w:tcPr>
            <w:tcW w:w="5536" w:type="dxa"/>
            <w:tcBorders>
              <w:bottom w:val="single" w:sz="6" w:space="0" w:color="000000"/>
            </w:tcBorders>
            <w:shd w:val="clear" w:color="auto" w:fill="FFFFFF"/>
          </w:tcPr>
          <w:p w14:paraId="537A837A" w14:textId="77777777" w:rsidR="00071CBF" w:rsidRPr="00CA1542" w:rsidRDefault="00071CBF" w:rsidP="00CD36FD">
            <w:pPr>
              <w:pStyle w:val="Tableheading"/>
              <w:rPr>
                <w:ins w:id="380" w:author="Author"/>
              </w:rPr>
            </w:pPr>
            <w:ins w:id="381" w:author="Author">
              <w:r w:rsidRPr="00655D51">
                <w:rPr>
                  <w:lang w:val="en-GB"/>
                </w:rPr>
                <w:t>Description</w:t>
              </w:r>
            </w:ins>
          </w:p>
        </w:tc>
      </w:tr>
      <w:tr w:rsidR="00071CBF" w:rsidRPr="005A472A" w14:paraId="17B7DC01" w14:textId="77777777" w:rsidTr="00CD36FD">
        <w:trPr>
          <w:jc w:val="center"/>
          <w:ins w:id="382" w:author="Author"/>
        </w:trPr>
        <w:tc>
          <w:tcPr>
            <w:tcW w:w="2268" w:type="dxa"/>
          </w:tcPr>
          <w:p w14:paraId="501F6283" w14:textId="77777777" w:rsidR="00071CBF" w:rsidRPr="005A472A" w:rsidRDefault="00071CBF" w:rsidP="00CD36FD">
            <w:pPr>
              <w:pStyle w:val="Tabletext0"/>
              <w:rPr>
                <w:ins w:id="383" w:author="Author"/>
              </w:rPr>
            </w:pPr>
            <w:ins w:id="384" w:author="Author">
              <w:r w:rsidRPr="005A472A">
                <w:t>VPFI</w:t>
              </w:r>
            </w:ins>
          </w:p>
        </w:tc>
        <w:tc>
          <w:tcPr>
            <w:tcW w:w="1835" w:type="dxa"/>
          </w:tcPr>
          <w:p w14:paraId="5F132769" w14:textId="77777777" w:rsidR="00071CBF" w:rsidRPr="005A472A" w:rsidRDefault="00071CBF" w:rsidP="00CD36FD">
            <w:pPr>
              <w:pStyle w:val="Tabletext0"/>
              <w:jc w:val="center"/>
              <w:rPr>
                <w:ins w:id="385" w:author="Author"/>
              </w:rPr>
            </w:pPr>
            <w:ins w:id="386" w:author="Author">
              <w:r w:rsidRPr="005A472A">
                <w:t>16</w:t>
              </w:r>
            </w:ins>
          </w:p>
        </w:tc>
        <w:tc>
          <w:tcPr>
            <w:tcW w:w="5536" w:type="dxa"/>
          </w:tcPr>
          <w:p w14:paraId="7CDBCF97" w14:textId="77777777" w:rsidR="00071CBF" w:rsidRPr="005A472A" w:rsidRDefault="00071CBF" w:rsidP="00CD36FD">
            <w:pPr>
              <w:pStyle w:val="Tabletext0"/>
              <w:rPr>
                <w:ins w:id="387" w:author="Author"/>
              </w:rPr>
            </w:pPr>
            <w:ins w:id="388" w:author="Author">
              <w:r>
                <w:t>0</w:t>
              </w:r>
            </w:ins>
          </w:p>
        </w:tc>
      </w:tr>
      <w:tr w:rsidR="00071CBF" w:rsidRPr="005A472A" w14:paraId="26FFF543" w14:textId="77777777" w:rsidTr="00CD36FD">
        <w:trPr>
          <w:jc w:val="center"/>
          <w:ins w:id="389" w:author="Author"/>
        </w:trPr>
        <w:tc>
          <w:tcPr>
            <w:tcW w:w="2268" w:type="dxa"/>
            <w:vAlign w:val="center"/>
          </w:tcPr>
          <w:p w14:paraId="037FC77E" w14:textId="77777777" w:rsidR="00071CBF" w:rsidRPr="005A472A" w:rsidRDefault="00071CBF" w:rsidP="00CD36FD">
            <w:pPr>
              <w:pStyle w:val="Tabletext0"/>
              <w:rPr>
                <w:ins w:id="390" w:author="Author"/>
              </w:rPr>
            </w:pPr>
            <w:ins w:id="391" w:author="Author">
              <w:r w:rsidRPr="005A472A">
                <w:t>Message ID</w:t>
              </w:r>
            </w:ins>
          </w:p>
        </w:tc>
        <w:tc>
          <w:tcPr>
            <w:tcW w:w="1835" w:type="dxa"/>
            <w:vAlign w:val="center"/>
          </w:tcPr>
          <w:p w14:paraId="5814D7EE" w14:textId="77777777" w:rsidR="00071CBF" w:rsidRPr="005A472A" w:rsidRDefault="00071CBF" w:rsidP="00CD36FD">
            <w:pPr>
              <w:pStyle w:val="Tabletext0"/>
              <w:jc w:val="center"/>
              <w:rPr>
                <w:ins w:id="392" w:author="Author"/>
              </w:rPr>
            </w:pPr>
            <w:ins w:id="393" w:author="Author">
              <w:r w:rsidRPr="005A472A">
                <w:t>16</w:t>
              </w:r>
            </w:ins>
          </w:p>
        </w:tc>
        <w:tc>
          <w:tcPr>
            <w:tcW w:w="5536" w:type="dxa"/>
            <w:vAlign w:val="center"/>
          </w:tcPr>
          <w:p w14:paraId="32ACB747" w14:textId="77777777" w:rsidR="00071CBF" w:rsidRPr="005A472A" w:rsidRDefault="00071CBF" w:rsidP="00CD36FD">
            <w:pPr>
              <w:pStyle w:val="Tabletext0"/>
              <w:rPr>
                <w:ins w:id="394" w:author="Author"/>
              </w:rPr>
            </w:pPr>
            <w:ins w:id="395" w:author="Author">
              <w:r>
                <w:t>2</w:t>
              </w:r>
            </w:ins>
          </w:p>
        </w:tc>
      </w:tr>
      <w:tr w:rsidR="00071CBF" w:rsidRPr="005A472A" w14:paraId="5F519D59" w14:textId="77777777" w:rsidTr="00CD36FD">
        <w:trPr>
          <w:jc w:val="center"/>
          <w:ins w:id="396" w:author="Author"/>
        </w:trPr>
        <w:tc>
          <w:tcPr>
            <w:tcW w:w="2268" w:type="dxa"/>
          </w:tcPr>
          <w:p w14:paraId="4470D658" w14:textId="77777777" w:rsidR="00071CBF" w:rsidRPr="005A472A" w:rsidRDefault="00071CBF" w:rsidP="00CD36FD">
            <w:pPr>
              <w:pStyle w:val="Tabletext0"/>
              <w:rPr>
                <w:ins w:id="397" w:author="Author"/>
              </w:rPr>
            </w:pPr>
            <w:ins w:id="398" w:author="Author">
              <w:r>
                <w:t>Fingerprint of CRL</w:t>
              </w:r>
            </w:ins>
          </w:p>
        </w:tc>
        <w:tc>
          <w:tcPr>
            <w:tcW w:w="1835" w:type="dxa"/>
          </w:tcPr>
          <w:p w14:paraId="37DBC0FD" w14:textId="77777777" w:rsidR="00071CBF" w:rsidRPr="005A472A" w:rsidRDefault="00071CBF" w:rsidP="00CD36FD">
            <w:pPr>
              <w:pStyle w:val="Tabletext0"/>
              <w:jc w:val="center"/>
              <w:rPr>
                <w:ins w:id="399" w:author="Author"/>
              </w:rPr>
            </w:pPr>
            <w:ins w:id="400" w:author="Author">
              <w:r>
                <w:t>48</w:t>
              </w:r>
            </w:ins>
          </w:p>
        </w:tc>
        <w:tc>
          <w:tcPr>
            <w:tcW w:w="5536" w:type="dxa"/>
          </w:tcPr>
          <w:p w14:paraId="04878DA5" w14:textId="77777777" w:rsidR="00071CBF" w:rsidRPr="00655D51" w:rsidRDefault="00071CBF" w:rsidP="00CD36FD">
            <w:pPr>
              <w:pStyle w:val="Tabletext0"/>
              <w:rPr>
                <w:ins w:id="401" w:author="Author"/>
              </w:rPr>
            </w:pPr>
            <w:ins w:id="402" w:author="Author">
              <w:r>
                <w:t>Fingerprint of the CRL.</w:t>
              </w:r>
            </w:ins>
          </w:p>
        </w:tc>
      </w:tr>
      <w:tr w:rsidR="00071CBF" w:rsidRPr="005A472A" w14:paraId="218DFA63" w14:textId="77777777" w:rsidTr="00CD36FD">
        <w:trPr>
          <w:jc w:val="center"/>
          <w:ins w:id="403" w:author="Author"/>
        </w:trPr>
        <w:tc>
          <w:tcPr>
            <w:tcW w:w="2268" w:type="dxa"/>
          </w:tcPr>
          <w:p w14:paraId="590E5831" w14:textId="77777777" w:rsidR="00071CBF" w:rsidRDefault="00071CBF" w:rsidP="00CD36FD">
            <w:pPr>
              <w:pStyle w:val="Tabletext0"/>
              <w:rPr>
                <w:ins w:id="404" w:author="Author"/>
              </w:rPr>
            </w:pPr>
            <w:ins w:id="405" w:author="Author">
              <w:r>
                <w:t xml:space="preserve">Fingerprint of issuer certificate of CRL </w:t>
              </w:r>
            </w:ins>
          </w:p>
        </w:tc>
        <w:tc>
          <w:tcPr>
            <w:tcW w:w="1835" w:type="dxa"/>
          </w:tcPr>
          <w:p w14:paraId="165A291E" w14:textId="77777777" w:rsidR="00071CBF" w:rsidRDefault="00071CBF" w:rsidP="00CD36FD">
            <w:pPr>
              <w:pStyle w:val="Tabletext0"/>
              <w:jc w:val="center"/>
              <w:rPr>
                <w:ins w:id="406" w:author="Author"/>
              </w:rPr>
            </w:pPr>
            <w:ins w:id="407" w:author="Author">
              <w:r>
                <w:t>48</w:t>
              </w:r>
            </w:ins>
          </w:p>
        </w:tc>
        <w:tc>
          <w:tcPr>
            <w:tcW w:w="5536" w:type="dxa"/>
          </w:tcPr>
          <w:p w14:paraId="1BE82B28" w14:textId="77777777" w:rsidR="00071CBF" w:rsidRDefault="00071CBF" w:rsidP="00CD36FD">
            <w:pPr>
              <w:pStyle w:val="Tabletext0"/>
              <w:rPr>
                <w:ins w:id="408" w:author="Author"/>
              </w:rPr>
            </w:pPr>
            <w:ins w:id="409" w:author="Author">
              <w:r>
                <w:t>Fingerprint to identify issuer certificate of the CRL.</w:t>
              </w:r>
            </w:ins>
          </w:p>
          <w:p w14:paraId="34CC6D68" w14:textId="77777777" w:rsidR="00071CBF" w:rsidRDefault="00071CBF" w:rsidP="00CD36FD">
            <w:pPr>
              <w:pStyle w:val="Tabletext0"/>
              <w:rPr>
                <w:ins w:id="410" w:author="Author"/>
              </w:rPr>
            </w:pPr>
            <w:ins w:id="411" w:author="Author">
              <w:r>
                <w:t>Set to 0 if no CRL found for requested fingerprint.</w:t>
              </w:r>
            </w:ins>
          </w:p>
        </w:tc>
      </w:tr>
      <w:tr w:rsidR="00071CBF" w:rsidRPr="005A472A" w14:paraId="001D9C10" w14:textId="77777777" w:rsidTr="00CD36FD">
        <w:trPr>
          <w:jc w:val="center"/>
          <w:ins w:id="412" w:author="Author"/>
        </w:trPr>
        <w:tc>
          <w:tcPr>
            <w:tcW w:w="2268" w:type="dxa"/>
          </w:tcPr>
          <w:p w14:paraId="5ECB6601" w14:textId="77777777" w:rsidR="00071CBF" w:rsidRDefault="00071CBF" w:rsidP="00CD36FD">
            <w:pPr>
              <w:pStyle w:val="Tabletext0"/>
              <w:rPr>
                <w:ins w:id="413" w:author="Author"/>
              </w:rPr>
            </w:pPr>
            <w:ins w:id="414" w:author="Author">
              <w:r>
                <w:t>CRL</w:t>
              </w:r>
            </w:ins>
          </w:p>
        </w:tc>
        <w:tc>
          <w:tcPr>
            <w:tcW w:w="1835" w:type="dxa"/>
          </w:tcPr>
          <w:p w14:paraId="3C151D7D" w14:textId="77777777" w:rsidR="00071CBF" w:rsidRDefault="00071CBF" w:rsidP="00CD36FD">
            <w:pPr>
              <w:pStyle w:val="Tabletext0"/>
              <w:jc w:val="center"/>
              <w:rPr>
                <w:ins w:id="415" w:author="Author"/>
              </w:rPr>
            </w:pPr>
            <w:ins w:id="416" w:author="Author">
              <w:r>
                <w:t xml:space="preserve">Variable </w:t>
              </w:r>
            </w:ins>
          </w:p>
          <w:p w14:paraId="1119182F" w14:textId="77777777" w:rsidR="00071CBF" w:rsidRDefault="00071CBF" w:rsidP="00CD36FD">
            <w:pPr>
              <w:pStyle w:val="Tabletext0"/>
              <w:jc w:val="center"/>
              <w:rPr>
                <w:ins w:id="417" w:author="Author"/>
              </w:rPr>
            </w:pPr>
            <w:ins w:id="418" w:author="Author">
              <w:r>
                <w:t>multiple of 8.</w:t>
              </w:r>
            </w:ins>
          </w:p>
        </w:tc>
        <w:tc>
          <w:tcPr>
            <w:tcW w:w="5536" w:type="dxa"/>
          </w:tcPr>
          <w:p w14:paraId="0AC17967" w14:textId="77777777" w:rsidR="00071CBF" w:rsidRDefault="00071CBF" w:rsidP="00CD36FD">
            <w:pPr>
              <w:pStyle w:val="Tabletext0"/>
              <w:rPr>
                <w:ins w:id="419" w:author="Author"/>
              </w:rPr>
            </w:pPr>
            <w:ins w:id="420" w:author="Author">
              <w:r>
                <w:t xml:space="preserve">CRL (version 2) encoded in DER format as referenced in </w:t>
              </w:r>
              <w:r w:rsidRPr="00B667BC">
                <w:t>ITU-T X.509</w:t>
              </w:r>
              <w:r>
                <w:t>.</w:t>
              </w:r>
            </w:ins>
          </w:p>
          <w:p w14:paraId="3B5B0BFB" w14:textId="77777777" w:rsidR="00071CBF" w:rsidRDefault="00071CBF" w:rsidP="00CD36FD">
            <w:pPr>
              <w:pStyle w:val="Tabletext0"/>
              <w:rPr>
                <w:ins w:id="421" w:author="Author"/>
              </w:rPr>
            </w:pPr>
            <w:ins w:id="422" w:author="Author">
              <w:r>
                <w:t>Size of CRL field is defined in DER encoding.</w:t>
              </w:r>
            </w:ins>
          </w:p>
          <w:p w14:paraId="2EE7726D" w14:textId="77777777" w:rsidR="00071CBF" w:rsidRDefault="00071CBF" w:rsidP="00CD36FD">
            <w:pPr>
              <w:pStyle w:val="Tabletext0"/>
              <w:rPr>
                <w:ins w:id="423" w:author="Author"/>
              </w:rPr>
            </w:pPr>
            <w:ins w:id="424" w:author="Author">
              <w:r>
                <w:t>Set to DER encoded NULL if no CRL is found.</w:t>
              </w:r>
            </w:ins>
          </w:p>
        </w:tc>
      </w:tr>
    </w:tbl>
    <w:p w14:paraId="0AF8CAD6" w14:textId="77777777" w:rsidR="00071CBF" w:rsidRDefault="00071CBF" w:rsidP="00071CBF">
      <w:pPr>
        <w:pStyle w:val="BodyText"/>
        <w:rPr>
          <w:ins w:id="425" w:author="Author"/>
        </w:rPr>
      </w:pPr>
    </w:p>
    <w:p w14:paraId="058A2FFD" w14:textId="77777777" w:rsidR="00071CBF" w:rsidRDefault="00071CBF" w:rsidP="00071CBF">
      <w:pPr>
        <w:pStyle w:val="AnnexHead3"/>
        <w:numPr>
          <w:ilvl w:val="2"/>
          <w:numId w:val="0"/>
        </w:numPr>
        <w:ind w:left="1021" w:hanging="1021"/>
        <w:rPr>
          <w:ins w:id="426" w:author="Author"/>
        </w:rPr>
      </w:pPr>
      <w:ins w:id="427" w:author="Author">
        <w:r>
          <w:t>B.1.4.</w:t>
        </w:r>
        <w:r>
          <w:tab/>
          <w:t>Certificate Revocation List Request</w:t>
        </w:r>
      </w:ins>
    </w:p>
    <w:p w14:paraId="215FC043" w14:textId="77777777" w:rsidR="00071CBF" w:rsidRDefault="00071CBF" w:rsidP="00071CBF">
      <w:pPr>
        <w:pStyle w:val="BodyText"/>
        <w:rPr>
          <w:ins w:id="428" w:author="Author"/>
        </w:rPr>
      </w:pPr>
      <w:ins w:id="429" w:author="Author">
        <w:r>
          <w:t>Requests a certificate revocation list (CRL). The receiver of this message should respond with the requested CRL.</w:t>
        </w:r>
      </w:ins>
    </w:p>
    <w:p w14:paraId="715FA03C" w14:textId="77777777" w:rsidR="00071CBF" w:rsidRDefault="00071CBF" w:rsidP="00071CBF">
      <w:pPr>
        <w:pStyle w:val="BodyText"/>
        <w:rPr>
          <w:ins w:id="430" w:author="Author"/>
        </w:rPr>
      </w:pPr>
      <w:ins w:id="431" w:author="Author">
        <w:r>
          <w:t>The fingerprint of both the CRL and issuer certificate are used to uniquely identify the requested CRL.</w:t>
        </w:r>
      </w:ins>
    </w:p>
    <w:p w14:paraId="7C930532" w14:textId="77777777" w:rsidR="00071CBF" w:rsidRDefault="00071CBF" w:rsidP="00071CBF">
      <w:pPr>
        <w:pStyle w:val="BodyText"/>
        <w:rPr>
          <w:ins w:id="432" w:author="Author"/>
        </w:rPr>
      </w:pPr>
      <w:ins w:id="433" w:author="Author">
        <w:r>
          <w:lastRenderedPageBreak/>
          <w:t xml:space="preserve">Both fingerprints should be left empty (set to zero number of bits) to request all known CRL’s. </w:t>
        </w:r>
      </w:ins>
    </w:p>
    <w:p w14:paraId="2F3B427B" w14:textId="77777777" w:rsidR="00071CBF" w:rsidRPr="005A472A" w:rsidRDefault="00071CBF" w:rsidP="00071CBF">
      <w:pPr>
        <w:pStyle w:val="Tablecaption"/>
        <w:numPr>
          <w:ilvl w:val="0"/>
          <w:numId w:val="0"/>
        </w:numPr>
        <w:ind w:left="567" w:hanging="567"/>
        <w:rPr>
          <w:ins w:id="434" w:author="Author"/>
        </w:rPr>
      </w:pPr>
      <w:ins w:id="435" w:author="Author">
        <w:r>
          <w:t>Table 10.</w:t>
        </w:r>
        <w:r>
          <w:tab/>
          <w:t>CRL Request</w:t>
        </w:r>
      </w:ins>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2268"/>
        <w:gridCol w:w="1835"/>
        <w:gridCol w:w="5536"/>
      </w:tblGrid>
      <w:tr w:rsidR="00071CBF" w:rsidRPr="005A472A" w14:paraId="06AA892E" w14:textId="77777777" w:rsidTr="00CD36FD">
        <w:trPr>
          <w:tblHeader/>
          <w:jc w:val="center"/>
          <w:ins w:id="436" w:author="Author"/>
        </w:trPr>
        <w:tc>
          <w:tcPr>
            <w:tcW w:w="2268" w:type="dxa"/>
            <w:tcBorders>
              <w:bottom w:val="single" w:sz="6" w:space="0" w:color="000000"/>
            </w:tcBorders>
            <w:shd w:val="clear" w:color="auto" w:fill="FFFFFF"/>
          </w:tcPr>
          <w:p w14:paraId="0F723124" w14:textId="77777777" w:rsidR="00071CBF" w:rsidRPr="00CA1542" w:rsidRDefault="00071CBF" w:rsidP="00CD36FD">
            <w:pPr>
              <w:pStyle w:val="Tableheading"/>
              <w:rPr>
                <w:ins w:id="437" w:author="Author"/>
              </w:rPr>
            </w:pPr>
            <w:ins w:id="438" w:author="Author">
              <w:r w:rsidRPr="00655D51">
                <w:rPr>
                  <w:lang w:val="en-GB"/>
                </w:rPr>
                <w:t>Parameter</w:t>
              </w:r>
            </w:ins>
          </w:p>
        </w:tc>
        <w:tc>
          <w:tcPr>
            <w:tcW w:w="1835" w:type="dxa"/>
            <w:tcBorders>
              <w:bottom w:val="single" w:sz="6" w:space="0" w:color="000000"/>
            </w:tcBorders>
            <w:shd w:val="clear" w:color="auto" w:fill="FFFFFF"/>
          </w:tcPr>
          <w:p w14:paraId="2AD3FE5B" w14:textId="77777777" w:rsidR="00071CBF" w:rsidRPr="00CA1542" w:rsidRDefault="00071CBF" w:rsidP="00CD36FD">
            <w:pPr>
              <w:pStyle w:val="Tableheading"/>
              <w:rPr>
                <w:ins w:id="439" w:author="Author"/>
              </w:rPr>
            </w:pPr>
            <w:ins w:id="440" w:author="Author">
              <w:r w:rsidRPr="00655D51">
                <w:rPr>
                  <w:lang w:val="en-GB"/>
                </w:rPr>
                <w:t>Number of bits</w:t>
              </w:r>
            </w:ins>
          </w:p>
        </w:tc>
        <w:tc>
          <w:tcPr>
            <w:tcW w:w="5536" w:type="dxa"/>
            <w:tcBorders>
              <w:bottom w:val="single" w:sz="6" w:space="0" w:color="000000"/>
            </w:tcBorders>
            <w:shd w:val="clear" w:color="auto" w:fill="FFFFFF"/>
          </w:tcPr>
          <w:p w14:paraId="21D1BF74" w14:textId="77777777" w:rsidR="00071CBF" w:rsidRPr="00CA1542" w:rsidRDefault="00071CBF" w:rsidP="00CD36FD">
            <w:pPr>
              <w:pStyle w:val="Tableheading"/>
              <w:rPr>
                <w:ins w:id="441" w:author="Author"/>
              </w:rPr>
            </w:pPr>
            <w:ins w:id="442" w:author="Author">
              <w:r w:rsidRPr="00655D51">
                <w:rPr>
                  <w:lang w:val="en-GB"/>
                </w:rPr>
                <w:t>Description</w:t>
              </w:r>
            </w:ins>
          </w:p>
        </w:tc>
      </w:tr>
      <w:tr w:rsidR="00071CBF" w:rsidRPr="005A472A" w14:paraId="13A2463E" w14:textId="77777777" w:rsidTr="00CD36FD">
        <w:trPr>
          <w:jc w:val="center"/>
          <w:ins w:id="443" w:author="Author"/>
        </w:trPr>
        <w:tc>
          <w:tcPr>
            <w:tcW w:w="2268" w:type="dxa"/>
          </w:tcPr>
          <w:p w14:paraId="575D5A7D" w14:textId="77777777" w:rsidR="00071CBF" w:rsidRPr="005A472A" w:rsidRDefault="00071CBF" w:rsidP="00CD36FD">
            <w:pPr>
              <w:pStyle w:val="Tabletext0"/>
              <w:rPr>
                <w:ins w:id="444" w:author="Author"/>
              </w:rPr>
            </w:pPr>
            <w:ins w:id="445" w:author="Author">
              <w:r w:rsidRPr="005A472A">
                <w:t>VPFI</w:t>
              </w:r>
            </w:ins>
          </w:p>
        </w:tc>
        <w:tc>
          <w:tcPr>
            <w:tcW w:w="1835" w:type="dxa"/>
          </w:tcPr>
          <w:p w14:paraId="336550C4" w14:textId="77777777" w:rsidR="00071CBF" w:rsidRPr="005A472A" w:rsidRDefault="00071CBF" w:rsidP="00CD36FD">
            <w:pPr>
              <w:pStyle w:val="Tabletext0"/>
              <w:jc w:val="center"/>
              <w:rPr>
                <w:ins w:id="446" w:author="Author"/>
              </w:rPr>
            </w:pPr>
            <w:ins w:id="447" w:author="Author">
              <w:r w:rsidRPr="005A472A">
                <w:t>16</w:t>
              </w:r>
            </w:ins>
          </w:p>
        </w:tc>
        <w:tc>
          <w:tcPr>
            <w:tcW w:w="5536" w:type="dxa"/>
          </w:tcPr>
          <w:p w14:paraId="50D8437F" w14:textId="77777777" w:rsidR="00071CBF" w:rsidRPr="005A472A" w:rsidRDefault="00071CBF" w:rsidP="00CD36FD">
            <w:pPr>
              <w:pStyle w:val="Tabletext0"/>
              <w:rPr>
                <w:ins w:id="448" w:author="Author"/>
              </w:rPr>
            </w:pPr>
            <w:ins w:id="449" w:author="Author">
              <w:r>
                <w:t>0</w:t>
              </w:r>
            </w:ins>
          </w:p>
        </w:tc>
      </w:tr>
      <w:tr w:rsidR="00071CBF" w:rsidRPr="005A472A" w14:paraId="0E26511D" w14:textId="77777777" w:rsidTr="00CD36FD">
        <w:trPr>
          <w:jc w:val="center"/>
          <w:ins w:id="450" w:author="Author"/>
        </w:trPr>
        <w:tc>
          <w:tcPr>
            <w:tcW w:w="2268" w:type="dxa"/>
            <w:vAlign w:val="center"/>
          </w:tcPr>
          <w:p w14:paraId="536D699A" w14:textId="77777777" w:rsidR="00071CBF" w:rsidRPr="005A472A" w:rsidRDefault="00071CBF" w:rsidP="00CD36FD">
            <w:pPr>
              <w:pStyle w:val="Tabletext0"/>
              <w:rPr>
                <w:ins w:id="451" w:author="Author"/>
              </w:rPr>
            </w:pPr>
            <w:ins w:id="452" w:author="Author">
              <w:r w:rsidRPr="005A472A">
                <w:t>Message ID</w:t>
              </w:r>
            </w:ins>
          </w:p>
        </w:tc>
        <w:tc>
          <w:tcPr>
            <w:tcW w:w="1835" w:type="dxa"/>
            <w:vAlign w:val="center"/>
          </w:tcPr>
          <w:p w14:paraId="277911D0" w14:textId="77777777" w:rsidR="00071CBF" w:rsidRPr="005A472A" w:rsidRDefault="00071CBF" w:rsidP="00CD36FD">
            <w:pPr>
              <w:pStyle w:val="Tabletext0"/>
              <w:jc w:val="center"/>
              <w:rPr>
                <w:ins w:id="453" w:author="Author"/>
              </w:rPr>
            </w:pPr>
            <w:ins w:id="454" w:author="Author">
              <w:r w:rsidRPr="005A472A">
                <w:t>16</w:t>
              </w:r>
            </w:ins>
          </w:p>
        </w:tc>
        <w:tc>
          <w:tcPr>
            <w:tcW w:w="5536" w:type="dxa"/>
            <w:vAlign w:val="center"/>
          </w:tcPr>
          <w:p w14:paraId="6AAD1C5F" w14:textId="77777777" w:rsidR="00071CBF" w:rsidRPr="005A472A" w:rsidRDefault="00071CBF" w:rsidP="00CD36FD">
            <w:pPr>
              <w:pStyle w:val="Tabletext0"/>
              <w:rPr>
                <w:ins w:id="455" w:author="Author"/>
              </w:rPr>
            </w:pPr>
            <w:ins w:id="456" w:author="Author">
              <w:r>
                <w:t>3</w:t>
              </w:r>
            </w:ins>
          </w:p>
        </w:tc>
      </w:tr>
      <w:tr w:rsidR="00071CBF" w:rsidRPr="005A472A" w14:paraId="0B328177" w14:textId="77777777" w:rsidTr="00CD36FD">
        <w:trPr>
          <w:jc w:val="center"/>
          <w:ins w:id="457" w:author="Author"/>
        </w:trPr>
        <w:tc>
          <w:tcPr>
            <w:tcW w:w="2268" w:type="dxa"/>
          </w:tcPr>
          <w:p w14:paraId="6F028EE3" w14:textId="77777777" w:rsidR="00071CBF" w:rsidRDefault="00071CBF" w:rsidP="00CD36FD">
            <w:pPr>
              <w:pStyle w:val="Tabletext0"/>
              <w:rPr>
                <w:ins w:id="458" w:author="Author"/>
              </w:rPr>
            </w:pPr>
            <w:ins w:id="459" w:author="Author">
              <w:r>
                <w:t>Fingerprint of CRL</w:t>
              </w:r>
            </w:ins>
          </w:p>
          <w:p w14:paraId="503093FF" w14:textId="77777777" w:rsidR="00071CBF" w:rsidRPr="005A472A" w:rsidRDefault="00071CBF" w:rsidP="00CD36FD">
            <w:pPr>
              <w:pStyle w:val="Tabletext0"/>
              <w:rPr>
                <w:ins w:id="460" w:author="Author"/>
              </w:rPr>
            </w:pPr>
          </w:p>
        </w:tc>
        <w:tc>
          <w:tcPr>
            <w:tcW w:w="1835" w:type="dxa"/>
          </w:tcPr>
          <w:p w14:paraId="72AA8F4D" w14:textId="77777777" w:rsidR="00071CBF" w:rsidRPr="005A472A" w:rsidRDefault="00071CBF" w:rsidP="00CD36FD">
            <w:pPr>
              <w:pStyle w:val="Tabletext0"/>
              <w:jc w:val="center"/>
              <w:rPr>
                <w:ins w:id="461" w:author="Author"/>
              </w:rPr>
            </w:pPr>
            <w:ins w:id="462" w:author="Author">
              <w:r>
                <w:t>48</w:t>
              </w:r>
            </w:ins>
          </w:p>
        </w:tc>
        <w:tc>
          <w:tcPr>
            <w:tcW w:w="5536" w:type="dxa"/>
          </w:tcPr>
          <w:p w14:paraId="14486BDF" w14:textId="77777777" w:rsidR="00071CBF" w:rsidRDefault="00071CBF" w:rsidP="00CD36FD">
            <w:pPr>
              <w:pStyle w:val="Tabletext0"/>
              <w:rPr>
                <w:ins w:id="463" w:author="Author"/>
              </w:rPr>
            </w:pPr>
            <w:ins w:id="464" w:author="Author">
              <w:r>
                <w:t>Fingerprint to identify the CRL requested.</w:t>
              </w:r>
            </w:ins>
          </w:p>
          <w:p w14:paraId="395EF6E5" w14:textId="77777777" w:rsidR="00071CBF" w:rsidRPr="00655D51" w:rsidRDefault="00071CBF" w:rsidP="00CD36FD">
            <w:pPr>
              <w:pStyle w:val="Tabletext0"/>
              <w:rPr>
                <w:ins w:id="465" w:author="Author"/>
              </w:rPr>
            </w:pPr>
            <w:ins w:id="466" w:author="Author">
              <w:r>
                <w:t>This Parameter can be left empty (zero number of bits) to indicate that receiver should respond with all known CRLs.</w:t>
              </w:r>
            </w:ins>
          </w:p>
        </w:tc>
      </w:tr>
      <w:tr w:rsidR="00071CBF" w:rsidRPr="005A472A" w14:paraId="72DE4BDC" w14:textId="77777777" w:rsidTr="00CD36FD">
        <w:trPr>
          <w:jc w:val="center"/>
          <w:ins w:id="467" w:author="Author"/>
        </w:trPr>
        <w:tc>
          <w:tcPr>
            <w:tcW w:w="2268" w:type="dxa"/>
          </w:tcPr>
          <w:p w14:paraId="2B9D76A4" w14:textId="77777777" w:rsidR="00071CBF" w:rsidRDefault="00071CBF" w:rsidP="00CD36FD">
            <w:pPr>
              <w:pStyle w:val="Tabletext0"/>
              <w:rPr>
                <w:ins w:id="468" w:author="Author"/>
              </w:rPr>
            </w:pPr>
            <w:ins w:id="469" w:author="Author">
              <w:r>
                <w:t xml:space="preserve">Fingerprint of issuer certificate of CRL </w:t>
              </w:r>
            </w:ins>
          </w:p>
        </w:tc>
        <w:tc>
          <w:tcPr>
            <w:tcW w:w="1835" w:type="dxa"/>
          </w:tcPr>
          <w:p w14:paraId="52DD4533" w14:textId="77777777" w:rsidR="00071CBF" w:rsidRDefault="00071CBF" w:rsidP="00CD36FD">
            <w:pPr>
              <w:pStyle w:val="Tabletext0"/>
              <w:jc w:val="center"/>
              <w:rPr>
                <w:ins w:id="470" w:author="Author"/>
              </w:rPr>
            </w:pPr>
            <w:ins w:id="471" w:author="Author">
              <w:r>
                <w:t>48</w:t>
              </w:r>
            </w:ins>
          </w:p>
        </w:tc>
        <w:tc>
          <w:tcPr>
            <w:tcW w:w="5536" w:type="dxa"/>
          </w:tcPr>
          <w:p w14:paraId="0DB48448" w14:textId="77777777" w:rsidR="00071CBF" w:rsidRDefault="00071CBF" w:rsidP="00CD36FD">
            <w:pPr>
              <w:pStyle w:val="Tabletext0"/>
              <w:rPr>
                <w:ins w:id="472" w:author="Author"/>
              </w:rPr>
            </w:pPr>
            <w:ins w:id="473" w:author="Author">
              <w:r>
                <w:t>Fingerprint to identify issuer certificate or CRL requested.</w:t>
              </w:r>
            </w:ins>
          </w:p>
          <w:p w14:paraId="61436DF5" w14:textId="77777777" w:rsidR="00071CBF" w:rsidRDefault="00071CBF" w:rsidP="00CD36FD">
            <w:pPr>
              <w:pStyle w:val="Tabletext0"/>
              <w:rPr>
                <w:ins w:id="474" w:author="Author"/>
              </w:rPr>
            </w:pPr>
            <w:ins w:id="475" w:author="Author">
              <w:r>
                <w:t>This Parameter can be left empty (zero number of bits) to indicate that receiver should respond with all known CRLs.</w:t>
              </w:r>
            </w:ins>
          </w:p>
        </w:tc>
      </w:tr>
    </w:tbl>
    <w:p w14:paraId="4A36FFDC" w14:textId="77777777" w:rsidR="00827595" w:rsidRDefault="00827595" w:rsidP="00827595">
      <w:pPr>
        <w:pStyle w:val="BodyText"/>
      </w:pPr>
    </w:p>
    <w:p w14:paraId="3DE3994F" w14:textId="77777777" w:rsidR="00475C4C" w:rsidRPr="007A395D" w:rsidRDefault="00475C4C" w:rsidP="00475C4C">
      <w:pPr>
        <w:pStyle w:val="Heading1"/>
      </w:pPr>
      <w:r w:rsidRPr="007A395D">
        <w:t>Action requested of the Committee</w:t>
      </w:r>
    </w:p>
    <w:p w14:paraId="5F7D5340" w14:textId="5AA85756" w:rsidR="00475C4C" w:rsidRDefault="00475C4C" w:rsidP="00475C4C">
      <w:pPr>
        <w:pStyle w:val="BodyText"/>
        <w:rPr>
          <w:rFonts w:ascii="Calibri" w:hAnsi="Calibri"/>
        </w:rPr>
      </w:pPr>
      <w:r w:rsidRPr="007A395D">
        <w:rPr>
          <w:rFonts w:ascii="Calibri" w:hAnsi="Calibri"/>
        </w:rPr>
        <w:t>The Committee is requested to</w:t>
      </w:r>
      <w:r w:rsidR="00411EEF">
        <w:rPr>
          <w:rFonts w:ascii="Calibri" w:hAnsi="Calibri"/>
        </w:rPr>
        <w:t xml:space="preserve"> review the proposed inputs, discuss and align views during DTEC5 and provide feedback to the submitters for inputting to ITU at the WP5B meeting in fall 2025 at the end of the DTEC5 at the latest.</w:t>
      </w:r>
    </w:p>
    <w:p w14:paraId="2751931C" w14:textId="183907B2" w:rsidR="00411EEF" w:rsidRPr="007A395D" w:rsidRDefault="00411EEF" w:rsidP="00475C4C">
      <w:pPr>
        <w:pStyle w:val="BodyText"/>
        <w:rPr>
          <w:rFonts w:ascii="Calibri" w:hAnsi="Calibri"/>
        </w:rPr>
      </w:pPr>
      <w:r>
        <w:rPr>
          <w:rFonts w:ascii="Calibri" w:hAnsi="Calibri"/>
        </w:rPr>
        <w:t>Members are asked to indicate if their country wants to support the planned submission to ITU.</w:t>
      </w:r>
    </w:p>
    <w:p w14:paraId="1DF60733" w14:textId="77777777" w:rsidR="00856573" w:rsidRDefault="00856573" w:rsidP="00F25BF4">
      <w:pPr>
        <w:pStyle w:val="BodyText"/>
        <w:rPr>
          <w:rFonts w:ascii="Calibri" w:hAnsi="Calibri"/>
        </w:rPr>
      </w:pPr>
    </w:p>
    <w:sectPr w:rsidR="00856573" w:rsidSect="00071CBF">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D7424" w14:textId="77777777" w:rsidR="00D4558D" w:rsidRDefault="00D4558D" w:rsidP="00362CD9">
      <w:r>
        <w:separator/>
      </w:r>
    </w:p>
  </w:endnote>
  <w:endnote w:type="continuationSeparator" w:id="0">
    <w:p w14:paraId="6FDAE56D" w14:textId="77777777" w:rsidR="00D4558D" w:rsidRDefault="00D4558D" w:rsidP="00362CD9">
      <w:r>
        <w:continuationSeparator/>
      </w:r>
    </w:p>
  </w:endnote>
  <w:endnote w:type="continuationNotice" w:id="1">
    <w:p w14:paraId="14DC80C7" w14:textId="77777777" w:rsidR="00D4558D" w:rsidRDefault="00D455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56DCD" w14:textId="77777777" w:rsidR="00D4558D" w:rsidRDefault="00D4558D" w:rsidP="00362CD9">
      <w:r>
        <w:separator/>
      </w:r>
    </w:p>
  </w:footnote>
  <w:footnote w:type="continuationSeparator" w:id="0">
    <w:p w14:paraId="14FD9A48" w14:textId="77777777" w:rsidR="00D4558D" w:rsidRDefault="00D4558D" w:rsidP="00362CD9">
      <w:r>
        <w:continuationSeparator/>
      </w:r>
    </w:p>
  </w:footnote>
  <w:footnote w:type="continuationNotice" w:id="1">
    <w:p w14:paraId="0D64307F" w14:textId="77777777" w:rsidR="00D4558D" w:rsidRDefault="00D4558D"/>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4B782E"/>
    <w:multiLevelType w:val="hybridMultilevel"/>
    <w:tmpl w:val="530AFDC8"/>
    <w:lvl w:ilvl="0" w:tplc="82D48AF6">
      <w:start w:val="1"/>
      <w:numFmt w:val="bullet"/>
      <w:pStyle w:val="ListBullet"/>
      <w:lvlText w:val=""/>
      <w:lvlJc w:val="left"/>
      <w:pPr>
        <w:ind w:left="1437" w:hanging="360"/>
      </w:pPr>
      <w:rPr>
        <w:rFonts w:ascii="Symbol" w:hAnsi="Symbol" w:hint="default"/>
        <w:color w:val="0095A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760219"/>
    <w:multiLevelType w:val="hybridMultilevel"/>
    <w:tmpl w:val="61F0C6CA"/>
    <w:lvl w:ilvl="0" w:tplc="D6DA083E">
      <w:start w:val="1"/>
      <w:numFmt w:val="bullet"/>
      <w:pStyle w:val="HeliosListBulletSub"/>
      <w:lvlText w:val="—"/>
      <w:lvlJc w:val="left"/>
      <w:pPr>
        <w:ind w:left="717" w:hanging="360"/>
      </w:pPr>
      <w:rPr>
        <w:rFonts w:ascii="Trebuchet MS" w:hAnsi="Trebuchet M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542543"/>
    <w:multiLevelType w:val="multilevel"/>
    <w:tmpl w:val="60A4EB48"/>
    <w:lvl w:ilvl="0">
      <w:start w:val="2"/>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ind w:left="680" w:hanging="680"/>
      </w:pPr>
      <w:rPr>
        <w:rFonts w:hint="default"/>
      </w:rPr>
    </w:lvl>
    <w:lvl w:ilvl="2">
      <w:start w:val="1"/>
      <w:numFmt w:val="decimal"/>
      <w:pStyle w:val="ANNEX-heading2"/>
      <w:lvlText w:val="%1.%2.%3"/>
      <w:lvlJc w:val="left"/>
      <w:pPr>
        <w:ind w:left="907" w:hanging="907"/>
      </w:pPr>
      <w:rPr>
        <w:rFonts w:hint="default"/>
      </w:rPr>
    </w:lvl>
    <w:lvl w:ilvl="3">
      <w:start w:val="1"/>
      <w:numFmt w:val="decimal"/>
      <w:pStyle w:val="ANNEX-heading3"/>
      <w:lvlText w:val="%1.%2.%3.%4"/>
      <w:lvlJc w:val="left"/>
      <w:pPr>
        <w:ind w:left="1134" w:hanging="1134"/>
      </w:pPr>
      <w:rPr>
        <w:rFonts w:hint="default"/>
      </w:rPr>
    </w:lvl>
    <w:lvl w:ilvl="4">
      <w:start w:val="1"/>
      <w:numFmt w:val="decimal"/>
      <w:pStyle w:val="ANNEX-heading4"/>
      <w:lvlText w:val="%1.%2.%3.%4.%5"/>
      <w:lvlJc w:val="left"/>
      <w:pPr>
        <w:ind w:left="1361" w:hanging="1361"/>
      </w:pPr>
      <w:rPr>
        <w:rFonts w:hint="default"/>
      </w:rPr>
    </w:lvl>
    <w:lvl w:ilvl="5">
      <w:start w:val="1"/>
      <w:numFmt w:val="decimal"/>
      <w:pStyle w:val="ANNEX-heading5"/>
      <w:lvlText w:val="%1.%2.%3.%4.%5.%6"/>
      <w:lvlJc w:val="left"/>
      <w:pPr>
        <w:ind w:left="1588" w:hanging="1588"/>
      </w:pPr>
      <w:rPr>
        <w:rFonts w:hint="default"/>
      </w:rPr>
    </w:lvl>
    <w:lvl w:ilvl="6">
      <w:start w:val="1"/>
      <w:numFmt w:val="decimal"/>
      <w:lvlRestart w:val="1"/>
      <w:lvlText w:val="%7"/>
      <w:lvlJc w:val="left"/>
      <w:pPr>
        <w:ind w:left="0" w:firstLine="0"/>
      </w:pPr>
      <w:rPr>
        <w:rFonts w:hint="default"/>
      </w:rPr>
    </w:lvl>
    <w:lvl w:ilvl="7">
      <w:start w:val="1"/>
      <w:numFmt w:val="decimal"/>
      <w:lvlRestart w:val="1"/>
      <w:lvlText w:val="%8"/>
      <w:lvlJc w:val="left"/>
      <w:pPr>
        <w:ind w:left="0" w:firstLine="0"/>
      </w:pPr>
      <w:rPr>
        <w:rFonts w:hint="default"/>
      </w:rPr>
    </w:lvl>
    <w:lvl w:ilvl="8">
      <w:start w:val="1"/>
      <w:numFmt w:val="decimal"/>
      <w:lvlRestart w:val="1"/>
      <w:lvlText w:val="%9"/>
      <w:lvlJc w:val="left"/>
      <w:pPr>
        <w:ind w:left="0" w:firstLine="0"/>
      </w:pPr>
      <w:rPr>
        <w:rFonts w:hint="default"/>
      </w:rPr>
    </w:lvl>
  </w:abstractNum>
  <w:abstractNum w:abstractNumId="9"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61E2C02"/>
    <w:multiLevelType w:val="hybridMultilevel"/>
    <w:tmpl w:val="FD36BD26"/>
    <w:lvl w:ilvl="0" w:tplc="A904A7A8">
      <w:start w:val="3"/>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DA5444A"/>
    <w:multiLevelType w:val="hybridMultilevel"/>
    <w:tmpl w:val="E91EDF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EB057A3"/>
    <w:multiLevelType w:val="multilevel"/>
    <w:tmpl w:val="46686680"/>
    <w:lvl w:ilvl="0">
      <w:start w:val="1"/>
      <w:numFmt w:val="decimal"/>
      <w:pStyle w:val="Equation0"/>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3" w15:restartNumberingAfterBreak="0">
    <w:nsid w:val="76D80421"/>
    <w:multiLevelType w:val="hybridMultilevel"/>
    <w:tmpl w:val="49E8A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685060455">
    <w:abstractNumId w:val="39"/>
  </w:num>
  <w:num w:numId="2" w16cid:durableId="561792413">
    <w:abstractNumId w:val="30"/>
  </w:num>
  <w:num w:numId="3" w16cid:durableId="732193860">
    <w:abstractNumId w:val="3"/>
  </w:num>
  <w:num w:numId="4" w16cid:durableId="1589921380">
    <w:abstractNumId w:val="41"/>
  </w:num>
  <w:num w:numId="5" w16cid:durableId="985203158">
    <w:abstractNumId w:val="23"/>
  </w:num>
  <w:num w:numId="6" w16cid:durableId="1542129151">
    <w:abstractNumId w:val="15"/>
  </w:num>
  <w:num w:numId="7" w16cid:durableId="1075708541">
    <w:abstractNumId w:val="32"/>
  </w:num>
  <w:num w:numId="8" w16cid:durableId="1538543149">
    <w:abstractNumId w:val="31"/>
  </w:num>
  <w:num w:numId="9" w16cid:durableId="34818179">
    <w:abstractNumId w:val="40"/>
  </w:num>
  <w:num w:numId="10" w16cid:durableId="1451389082">
    <w:abstractNumId w:val="13"/>
  </w:num>
  <w:num w:numId="11" w16cid:durableId="646936776">
    <w:abstractNumId w:val="33"/>
  </w:num>
  <w:num w:numId="12" w16cid:durableId="34040181">
    <w:abstractNumId w:val="26"/>
  </w:num>
  <w:num w:numId="13" w16cid:durableId="612519778">
    <w:abstractNumId w:val="25"/>
  </w:num>
  <w:num w:numId="14" w16cid:durableId="714161437">
    <w:abstractNumId w:val="12"/>
  </w:num>
  <w:num w:numId="15" w16cid:durableId="1329673660">
    <w:abstractNumId w:val="29"/>
  </w:num>
  <w:num w:numId="16" w16cid:durableId="10947869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57690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523555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0488094">
    <w:abstractNumId w:val="1"/>
  </w:num>
  <w:num w:numId="20" w16cid:durableId="1778596026">
    <w:abstractNumId w:val="37"/>
  </w:num>
  <w:num w:numId="21" w16cid:durableId="486046210">
    <w:abstractNumId w:val="17"/>
  </w:num>
  <w:num w:numId="22" w16cid:durableId="1743524150">
    <w:abstractNumId w:val="9"/>
  </w:num>
  <w:num w:numId="23" w16cid:durableId="219631990">
    <w:abstractNumId w:val="7"/>
  </w:num>
  <w:num w:numId="24" w16cid:durableId="386296598">
    <w:abstractNumId w:val="14"/>
  </w:num>
  <w:num w:numId="25" w16cid:durableId="1395081936">
    <w:abstractNumId w:val="18"/>
  </w:num>
  <w:num w:numId="26" w16cid:durableId="1652368600">
    <w:abstractNumId w:val="27"/>
  </w:num>
  <w:num w:numId="27" w16cid:durableId="318387712">
    <w:abstractNumId w:val="24"/>
  </w:num>
  <w:num w:numId="28" w16cid:durableId="1047223271">
    <w:abstractNumId w:val="2"/>
  </w:num>
  <w:num w:numId="29" w16cid:durableId="1002665280">
    <w:abstractNumId w:val="11"/>
  </w:num>
  <w:num w:numId="30" w16cid:durableId="128792501">
    <w:abstractNumId w:val="35"/>
  </w:num>
  <w:num w:numId="31" w16cid:durableId="1736469339">
    <w:abstractNumId w:val="10"/>
  </w:num>
  <w:num w:numId="32" w16cid:durableId="120000247">
    <w:abstractNumId w:val="44"/>
  </w:num>
  <w:num w:numId="33" w16cid:durableId="895091192">
    <w:abstractNumId w:val="0"/>
  </w:num>
  <w:num w:numId="34" w16cid:durableId="1278565005">
    <w:abstractNumId w:val="22"/>
  </w:num>
  <w:num w:numId="35" w16cid:durableId="2032490629">
    <w:abstractNumId w:val="16"/>
  </w:num>
  <w:num w:numId="36" w16cid:durableId="1527980943">
    <w:abstractNumId w:val="34"/>
  </w:num>
  <w:num w:numId="37" w16cid:durableId="2052880289">
    <w:abstractNumId w:val="36"/>
  </w:num>
  <w:num w:numId="38" w16cid:durableId="1256668792">
    <w:abstractNumId w:val="4"/>
  </w:num>
  <w:num w:numId="39" w16cid:durableId="796485474">
    <w:abstractNumId w:val="5"/>
  </w:num>
  <w:num w:numId="40" w16cid:durableId="192815383">
    <w:abstractNumId w:val="6"/>
  </w:num>
  <w:num w:numId="41" w16cid:durableId="67119741">
    <w:abstractNumId w:val="8"/>
  </w:num>
  <w:num w:numId="42" w16cid:durableId="1335840523">
    <w:abstractNumId w:val="38"/>
  </w:num>
  <w:num w:numId="43" w16cid:durableId="258758753">
    <w:abstractNumId w:val="21"/>
  </w:num>
  <w:num w:numId="44" w16cid:durableId="135490608">
    <w:abstractNumId w:val="42"/>
  </w:num>
  <w:num w:numId="45" w16cid:durableId="1157845035">
    <w:abstractNumId w:val="20"/>
  </w:num>
  <w:num w:numId="46" w16cid:durableId="192808668">
    <w:abstractNumId w:val="19"/>
  </w:num>
  <w:num w:numId="47" w16cid:durableId="1035040982">
    <w:abstractNumId w:val="28"/>
  </w:num>
  <w:num w:numId="48" w16cid:durableId="1498689998">
    <w:abstractNumId w:val="4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0B93"/>
    <w:rsid w:val="00003E42"/>
    <w:rsid w:val="000049D8"/>
    <w:rsid w:val="00006310"/>
    <w:rsid w:val="000148D5"/>
    <w:rsid w:val="000236E0"/>
    <w:rsid w:val="000245AC"/>
    <w:rsid w:val="0002771B"/>
    <w:rsid w:val="00027F86"/>
    <w:rsid w:val="000309B0"/>
    <w:rsid w:val="00036A03"/>
    <w:rsid w:val="00036B9E"/>
    <w:rsid w:val="00037DF4"/>
    <w:rsid w:val="0004700E"/>
    <w:rsid w:val="0006072C"/>
    <w:rsid w:val="00070C13"/>
    <w:rsid w:val="000715C9"/>
    <w:rsid w:val="00071CBF"/>
    <w:rsid w:val="00074AE8"/>
    <w:rsid w:val="00076A2E"/>
    <w:rsid w:val="000804A6"/>
    <w:rsid w:val="00083A33"/>
    <w:rsid w:val="00084F33"/>
    <w:rsid w:val="00085068"/>
    <w:rsid w:val="0009324F"/>
    <w:rsid w:val="00093C51"/>
    <w:rsid w:val="00094267"/>
    <w:rsid w:val="000A2309"/>
    <w:rsid w:val="000A77A7"/>
    <w:rsid w:val="000B143A"/>
    <w:rsid w:val="000B1707"/>
    <w:rsid w:val="000C1B3E"/>
    <w:rsid w:val="000C349E"/>
    <w:rsid w:val="000C7527"/>
    <w:rsid w:val="000D306D"/>
    <w:rsid w:val="000D383C"/>
    <w:rsid w:val="000D42F8"/>
    <w:rsid w:val="000D643F"/>
    <w:rsid w:val="000E27B9"/>
    <w:rsid w:val="000E747C"/>
    <w:rsid w:val="000F09FB"/>
    <w:rsid w:val="000F2584"/>
    <w:rsid w:val="000F5AAA"/>
    <w:rsid w:val="000F72BA"/>
    <w:rsid w:val="00102788"/>
    <w:rsid w:val="00107543"/>
    <w:rsid w:val="00110786"/>
    <w:rsid w:val="00110AE7"/>
    <w:rsid w:val="00110C3F"/>
    <w:rsid w:val="00120CCE"/>
    <w:rsid w:val="00136053"/>
    <w:rsid w:val="00141BB2"/>
    <w:rsid w:val="00146E5F"/>
    <w:rsid w:val="00147D89"/>
    <w:rsid w:val="00153C4D"/>
    <w:rsid w:val="0015507B"/>
    <w:rsid w:val="00157FD0"/>
    <w:rsid w:val="00164CB4"/>
    <w:rsid w:val="00174BAB"/>
    <w:rsid w:val="00177F4D"/>
    <w:rsid w:val="00180DDA"/>
    <w:rsid w:val="001950B7"/>
    <w:rsid w:val="00197145"/>
    <w:rsid w:val="001A3DDA"/>
    <w:rsid w:val="001B1B0E"/>
    <w:rsid w:val="001B2A2D"/>
    <w:rsid w:val="001B60ED"/>
    <w:rsid w:val="001B737D"/>
    <w:rsid w:val="001C3234"/>
    <w:rsid w:val="001C44A3"/>
    <w:rsid w:val="001D7A89"/>
    <w:rsid w:val="001E04BF"/>
    <w:rsid w:val="001E0E15"/>
    <w:rsid w:val="001E21C5"/>
    <w:rsid w:val="001E2F3F"/>
    <w:rsid w:val="001E6FFD"/>
    <w:rsid w:val="001F00C7"/>
    <w:rsid w:val="001F0159"/>
    <w:rsid w:val="001F040A"/>
    <w:rsid w:val="001F528A"/>
    <w:rsid w:val="001F704E"/>
    <w:rsid w:val="001F7AED"/>
    <w:rsid w:val="00200241"/>
    <w:rsid w:val="00201722"/>
    <w:rsid w:val="00202322"/>
    <w:rsid w:val="00202D5A"/>
    <w:rsid w:val="00210DC4"/>
    <w:rsid w:val="002125B0"/>
    <w:rsid w:val="00215BC5"/>
    <w:rsid w:val="00226DE0"/>
    <w:rsid w:val="00226F19"/>
    <w:rsid w:val="002273B7"/>
    <w:rsid w:val="002328F3"/>
    <w:rsid w:val="00235752"/>
    <w:rsid w:val="00236E9A"/>
    <w:rsid w:val="00243228"/>
    <w:rsid w:val="00247C5E"/>
    <w:rsid w:val="00251483"/>
    <w:rsid w:val="00254090"/>
    <w:rsid w:val="002557A2"/>
    <w:rsid w:val="00255CAA"/>
    <w:rsid w:val="00256DF8"/>
    <w:rsid w:val="002571D7"/>
    <w:rsid w:val="0025734C"/>
    <w:rsid w:val="002640A4"/>
    <w:rsid w:val="00264305"/>
    <w:rsid w:val="00273642"/>
    <w:rsid w:val="002757DE"/>
    <w:rsid w:val="00284F1F"/>
    <w:rsid w:val="00286650"/>
    <w:rsid w:val="0029028B"/>
    <w:rsid w:val="00296437"/>
    <w:rsid w:val="002A012F"/>
    <w:rsid w:val="002A0346"/>
    <w:rsid w:val="002A3BBC"/>
    <w:rsid w:val="002A4487"/>
    <w:rsid w:val="002A74C2"/>
    <w:rsid w:val="002B49E9"/>
    <w:rsid w:val="002B4A4D"/>
    <w:rsid w:val="002B4F08"/>
    <w:rsid w:val="002B579F"/>
    <w:rsid w:val="002C3A78"/>
    <w:rsid w:val="002C3B38"/>
    <w:rsid w:val="002C632E"/>
    <w:rsid w:val="002C6AFD"/>
    <w:rsid w:val="002C7814"/>
    <w:rsid w:val="002D3E72"/>
    <w:rsid w:val="002D3E8B"/>
    <w:rsid w:val="002D4575"/>
    <w:rsid w:val="002D5C0C"/>
    <w:rsid w:val="002E03D1"/>
    <w:rsid w:val="002E4120"/>
    <w:rsid w:val="002E550F"/>
    <w:rsid w:val="002E5A3E"/>
    <w:rsid w:val="002E6B74"/>
    <w:rsid w:val="002E6FCA"/>
    <w:rsid w:val="00300531"/>
    <w:rsid w:val="00300E1D"/>
    <w:rsid w:val="003039D6"/>
    <w:rsid w:val="00313CA4"/>
    <w:rsid w:val="00317346"/>
    <w:rsid w:val="00322C46"/>
    <w:rsid w:val="00330866"/>
    <w:rsid w:val="003432FF"/>
    <w:rsid w:val="003460B7"/>
    <w:rsid w:val="0035020B"/>
    <w:rsid w:val="00354186"/>
    <w:rsid w:val="003549FE"/>
    <w:rsid w:val="00356CD0"/>
    <w:rsid w:val="00362CD9"/>
    <w:rsid w:val="0036623E"/>
    <w:rsid w:val="003761CA"/>
    <w:rsid w:val="00376372"/>
    <w:rsid w:val="00380DAF"/>
    <w:rsid w:val="003965B6"/>
    <w:rsid w:val="003972CE"/>
    <w:rsid w:val="003A43C6"/>
    <w:rsid w:val="003A4875"/>
    <w:rsid w:val="003A6A11"/>
    <w:rsid w:val="003B1319"/>
    <w:rsid w:val="003B24F2"/>
    <w:rsid w:val="003B28F5"/>
    <w:rsid w:val="003B7B7D"/>
    <w:rsid w:val="003C54CB"/>
    <w:rsid w:val="003C78AA"/>
    <w:rsid w:val="003C7A2A"/>
    <w:rsid w:val="003D2033"/>
    <w:rsid w:val="003D2DC1"/>
    <w:rsid w:val="003D69D0"/>
    <w:rsid w:val="003E2A2C"/>
    <w:rsid w:val="003E2D6D"/>
    <w:rsid w:val="003F2918"/>
    <w:rsid w:val="003F430E"/>
    <w:rsid w:val="004041E7"/>
    <w:rsid w:val="004048B8"/>
    <w:rsid w:val="00404D6F"/>
    <w:rsid w:val="0041026E"/>
    <w:rsid w:val="0041088C"/>
    <w:rsid w:val="00411EEF"/>
    <w:rsid w:val="00412DD0"/>
    <w:rsid w:val="0041482C"/>
    <w:rsid w:val="00420A38"/>
    <w:rsid w:val="00425A31"/>
    <w:rsid w:val="00427CF3"/>
    <w:rsid w:val="00430184"/>
    <w:rsid w:val="00430594"/>
    <w:rsid w:val="00431B19"/>
    <w:rsid w:val="00432203"/>
    <w:rsid w:val="004427F0"/>
    <w:rsid w:val="00444B88"/>
    <w:rsid w:val="00444ECB"/>
    <w:rsid w:val="00446365"/>
    <w:rsid w:val="00450598"/>
    <w:rsid w:val="00455FC6"/>
    <w:rsid w:val="004629BB"/>
    <w:rsid w:val="004633BE"/>
    <w:rsid w:val="004661AD"/>
    <w:rsid w:val="00475C4C"/>
    <w:rsid w:val="00476B47"/>
    <w:rsid w:val="00482343"/>
    <w:rsid w:val="0048282D"/>
    <w:rsid w:val="0048492F"/>
    <w:rsid w:val="00491EFD"/>
    <w:rsid w:val="00492409"/>
    <w:rsid w:val="00492E0E"/>
    <w:rsid w:val="004A2AAB"/>
    <w:rsid w:val="004A6C1D"/>
    <w:rsid w:val="004B302C"/>
    <w:rsid w:val="004B6372"/>
    <w:rsid w:val="004B65DD"/>
    <w:rsid w:val="004C4FAD"/>
    <w:rsid w:val="004D1BB5"/>
    <w:rsid w:val="004D1D85"/>
    <w:rsid w:val="004D3C3A"/>
    <w:rsid w:val="004D5F44"/>
    <w:rsid w:val="004D7792"/>
    <w:rsid w:val="004E1CD1"/>
    <w:rsid w:val="004E6A85"/>
    <w:rsid w:val="004F0D9C"/>
    <w:rsid w:val="004F4DB1"/>
    <w:rsid w:val="004F7EFC"/>
    <w:rsid w:val="005048F2"/>
    <w:rsid w:val="005107EB"/>
    <w:rsid w:val="005115AD"/>
    <w:rsid w:val="00511804"/>
    <w:rsid w:val="00512D13"/>
    <w:rsid w:val="00516043"/>
    <w:rsid w:val="00521345"/>
    <w:rsid w:val="005223CD"/>
    <w:rsid w:val="00526DF0"/>
    <w:rsid w:val="00532BCB"/>
    <w:rsid w:val="00534DE5"/>
    <w:rsid w:val="005410C0"/>
    <w:rsid w:val="00545CC4"/>
    <w:rsid w:val="005508C1"/>
    <w:rsid w:val="0055192A"/>
    <w:rsid w:val="00551FFF"/>
    <w:rsid w:val="00556117"/>
    <w:rsid w:val="005607A2"/>
    <w:rsid w:val="005638D4"/>
    <w:rsid w:val="00565961"/>
    <w:rsid w:val="00566EA0"/>
    <w:rsid w:val="0057198B"/>
    <w:rsid w:val="00573CFE"/>
    <w:rsid w:val="0057461D"/>
    <w:rsid w:val="00584579"/>
    <w:rsid w:val="005866BC"/>
    <w:rsid w:val="00590E05"/>
    <w:rsid w:val="005969F2"/>
    <w:rsid w:val="00597FAE"/>
    <w:rsid w:val="005A1DBB"/>
    <w:rsid w:val="005A2235"/>
    <w:rsid w:val="005B32A3"/>
    <w:rsid w:val="005B5FFA"/>
    <w:rsid w:val="005B68FD"/>
    <w:rsid w:val="005C0D44"/>
    <w:rsid w:val="005C4F18"/>
    <w:rsid w:val="005C566C"/>
    <w:rsid w:val="005C7E69"/>
    <w:rsid w:val="005D48D5"/>
    <w:rsid w:val="005D5E9E"/>
    <w:rsid w:val="005E262D"/>
    <w:rsid w:val="005F23D3"/>
    <w:rsid w:val="005F7CFB"/>
    <w:rsid w:val="005F7E20"/>
    <w:rsid w:val="00605E43"/>
    <w:rsid w:val="006124DD"/>
    <w:rsid w:val="006153BB"/>
    <w:rsid w:val="006212BD"/>
    <w:rsid w:val="00624177"/>
    <w:rsid w:val="00624475"/>
    <w:rsid w:val="00627FA7"/>
    <w:rsid w:val="00631C92"/>
    <w:rsid w:val="00633E09"/>
    <w:rsid w:val="00637A58"/>
    <w:rsid w:val="00637E63"/>
    <w:rsid w:val="00640B6D"/>
    <w:rsid w:val="00647EE2"/>
    <w:rsid w:val="006516FD"/>
    <w:rsid w:val="006519C2"/>
    <w:rsid w:val="00653EBC"/>
    <w:rsid w:val="006636FB"/>
    <w:rsid w:val="006652C3"/>
    <w:rsid w:val="00666FAD"/>
    <w:rsid w:val="006726BB"/>
    <w:rsid w:val="0067686A"/>
    <w:rsid w:val="00691FD0"/>
    <w:rsid w:val="00692148"/>
    <w:rsid w:val="0069562D"/>
    <w:rsid w:val="006A13D2"/>
    <w:rsid w:val="006A1A1E"/>
    <w:rsid w:val="006B3DB0"/>
    <w:rsid w:val="006B6A1A"/>
    <w:rsid w:val="006C4348"/>
    <w:rsid w:val="006C5948"/>
    <w:rsid w:val="006E39C9"/>
    <w:rsid w:val="006E613D"/>
    <w:rsid w:val="006E7157"/>
    <w:rsid w:val="006F2A74"/>
    <w:rsid w:val="006F3FA2"/>
    <w:rsid w:val="007000D4"/>
    <w:rsid w:val="007118F5"/>
    <w:rsid w:val="00712AA4"/>
    <w:rsid w:val="007146C4"/>
    <w:rsid w:val="00716D4D"/>
    <w:rsid w:val="00716E12"/>
    <w:rsid w:val="00721AA1"/>
    <w:rsid w:val="00724B67"/>
    <w:rsid w:val="00725B47"/>
    <w:rsid w:val="007316B3"/>
    <w:rsid w:val="00734D91"/>
    <w:rsid w:val="00737B46"/>
    <w:rsid w:val="00742957"/>
    <w:rsid w:val="0074593F"/>
    <w:rsid w:val="00747FE0"/>
    <w:rsid w:val="007547F8"/>
    <w:rsid w:val="00765622"/>
    <w:rsid w:val="00770B6C"/>
    <w:rsid w:val="00771987"/>
    <w:rsid w:val="00771E00"/>
    <w:rsid w:val="007726FA"/>
    <w:rsid w:val="00775932"/>
    <w:rsid w:val="00777676"/>
    <w:rsid w:val="00780791"/>
    <w:rsid w:val="00780AEC"/>
    <w:rsid w:val="00783FEA"/>
    <w:rsid w:val="0079497C"/>
    <w:rsid w:val="00797F48"/>
    <w:rsid w:val="007A116B"/>
    <w:rsid w:val="007A395D"/>
    <w:rsid w:val="007A57F3"/>
    <w:rsid w:val="007B1996"/>
    <w:rsid w:val="007B590C"/>
    <w:rsid w:val="007B6BD5"/>
    <w:rsid w:val="007B70DC"/>
    <w:rsid w:val="007C074B"/>
    <w:rsid w:val="007C346C"/>
    <w:rsid w:val="007C57AC"/>
    <w:rsid w:val="007D275F"/>
    <w:rsid w:val="007D3B3A"/>
    <w:rsid w:val="007D53F7"/>
    <w:rsid w:val="007E496C"/>
    <w:rsid w:val="007E6479"/>
    <w:rsid w:val="007F3087"/>
    <w:rsid w:val="007F3304"/>
    <w:rsid w:val="007F3CB9"/>
    <w:rsid w:val="007F7F48"/>
    <w:rsid w:val="0080294B"/>
    <w:rsid w:val="0081058F"/>
    <w:rsid w:val="0081528D"/>
    <w:rsid w:val="00815F9F"/>
    <w:rsid w:val="00816789"/>
    <w:rsid w:val="0082480E"/>
    <w:rsid w:val="00827595"/>
    <w:rsid w:val="008312B4"/>
    <w:rsid w:val="008360BB"/>
    <w:rsid w:val="00837B5D"/>
    <w:rsid w:val="00846588"/>
    <w:rsid w:val="00850293"/>
    <w:rsid w:val="00851373"/>
    <w:rsid w:val="00851BA6"/>
    <w:rsid w:val="0085654D"/>
    <w:rsid w:val="00856573"/>
    <w:rsid w:val="00856847"/>
    <w:rsid w:val="00857B58"/>
    <w:rsid w:val="008604C4"/>
    <w:rsid w:val="00860B59"/>
    <w:rsid w:val="00861160"/>
    <w:rsid w:val="00862135"/>
    <w:rsid w:val="0086329A"/>
    <w:rsid w:val="0086654F"/>
    <w:rsid w:val="00866A8D"/>
    <w:rsid w:val="00884615"/>
    <w:rsid w:val="00892584"/>
    <w:rsid w:val="008934B4"/>
    <w:rsid w:val="008A356F"/>
    <w:rsid w:val="008A4625"/>
    <w:rsid w:val="008A4653"/>
    <w:rsid w:val="008A4717"/>
    <w:rsid w:val="008A50CC"/>
    <w:rsid w:val="008A5344"/>
    <w:rsid w:val="008A7EFB"/>
    <w:rsid w:val="008B160B"/>
    <w:rsid w:val="008B3040"/>
    <w:rsid w:val="008B3A72"/>
    <w:rsid w:val="008B52ED"/>
    <w:rsid w:val="008C0015"/>
    <w:rsid w:val="008C1DA3"/>
    <w:rsid w:val="008C31A6"/>
    <w:rsid w:val="008C51F1"/>
    <w:rsid w:val="008D0B13"/>
    <w:rsid w:val="008D1694"/>
    <w:rsid w:val="008D2F48"/>
    <w:rsid w:val="008D79CB"/>
    <w:rsid w:val="008E1294"/>
    <w:rsid w:val="008E2DF5"/>
    <w:rsid w:val="008E3491"/>
    <w:rsid w:val="008E4374"/>
    <w:rsid w:val="008F07BC"/>
    <w:rsid w:val="008F3371"/>
    <w:rsid w:val="008F5391"/>
    <w:rsid w:val="008F5DAA"/>
    <w:rsid w:val="00911FA5"/>
    <w:rsid w:val="0092692B"/>
    <w:rsid w:val="00926BA1"/>
    <w:rsid w:val="0092754C"/>
    <w:rsid w:val="00930561"/>
    <w:rsid w:val="009319EE"/>
    <w:rsid w:val="00935231"/>
    <w:rsid w:val="00940205"/>
    <w:rsid w:val="00943029"/>
    <w:rsid w:val="00943E9C"/>
    <w:rsid w:val="0094501F"/>
    <w:rsid w:val="009470FE"/>
    <w:rsid w:val="00950D75"/>
    <w:rsid w:val="00953F4D"/>
    <w:rsid w:val="009543ED"/>
    <w:rsid w:val="009604C7"/>
    <w:rsid w:val="00960BB8"/>
    <w:rsid w:val="009620D3"/>
    <w:rsid w:val="009626F2"/>
    <w:rsid w:val="00964F5C"/>
    <w:rsid w:val="00965166"/>
    <w:rsid w:val="009709DA"/>
    <w:rsid w:val="009723C7"/>
    <w:rsid w:val="00973B57"/>
    <w:rsid w:val="0097404E"/>
    <w:rsid w:val="00975900"/>
    <w:rsid w:val="009802AC"/>
    <w:rsid w:val="009831C0"/>
    <w:rsid w:val="0099161D"/>
    <w:rsid w:val="009B24EC"/>
    <w:rsid w:val="009C1179"/>
    <w:rsid w:val="009C2565"/>
    <w:rsid w:val="009C2A2D"/>
    <w:rsid w:val="009D34AD"/>
    <w:rsid w:val="009D4275"/>
    <w:rsid w:val="009D435A"/>
    <w:rsid w:val="009E5DD0"/>
    <w:rsid w:val="009F69C7"/>
    <w:rsid w:val="00A0389B"/>
    <w:rsid w:val="00A0716B"/>
    <w:rsid w:val="00A127A2"/>
    <w:rsid w:val="00A135D6"/>
    <w:rsid w:val="00A2479F"/>
    <w:rsid w:val="00A24FEF"/>
    <w:rsid w:val="00A25EE9"/>
    <w:rsid w:val="00A30182"/>
    <w:rsid w:val="00A3101D"/>
    <w:rsid w:val="00A31325"/>
    <w:rsid w:val="00A322DB"/>
    <w:rsid w:val="00A33A3C"/>
    <w:rsid w:val="00A33F76"/>
    <w:rsid w:val="00A34209"/>
    <w:rsid w:val="00A40BD3"/>
    <w:rsid w:val="00A41103"/>
    <w:rsid w:val="00A41762"/>
    <w:rsid w:val="00A446C9"/>
    <w:rsid w:val="00A45BAA"/>
    <w:rsid w:val="00A50BFF"/>
    <w:rsid w:val="00A52FCC"/>
    <w:rsid w:val="00A5471E"/>
    <w:rsid w:val="00A619A6"/>
    <w:rsid w:val="00A635D6"/>
    <w:rsid w:val="00A65702"/>
    <w:rsid w:val="00A72E8D"/>
    <w:rsid w:val="00A73C26"/>
    <w:rsid w:val="00A8553A"/>
    <w:rsid w:val="00A874E0"/>
    <w:rsid w:val="00A87581"/>
    <w:rsid w:val="00A87AAE"/>
    <w:rsid w:val="00A93AED"/>
    <w:rsid w:val="00A96F6C"/>
    <w:rsid w:val="00AA1382"/>
    <w:rsid w:val="00AA520D"/>
    <w:rsid w:val="00AA6BDF"/>
    <w:rsid w:val="00AB7CF7"/>
    <w:rsid w:val="00AC374C"/>
    <w:rsid w:val="00AC6558"/>
    <w:rsid w:val="00AC6A42"/>
    <w:rsid w:val="00AE1319"/>
    <w:rsid w:val="00AE34BB"/>
    <w:rsid w:val="00AF04B2"/>
    <w:rsid w:val="00AF1E23"/>
    <w:rsid w:val="00AF4F3B"/>
    <w:rsid w:val="00B07BA7"/>
    <w:rsid w:val="00B226F2"/>
    <w:rsid w:val="00B234E7"/>
    <w:rsid w:val="00B274DF"/>
    <w:rsid w:val="00B37FAE"/>
    <w:rsid w:val="00B40938"/>
    <w:rsid w:val="00B439CD"/>
    <w:rsid w:val="00B45F1C"/>
    <w:rsid w:val="00B4640C"/>
    <w:rsid w:val="00B56BDF"/>
    <w:rsid w:val="00B65812"/>
    <w:rsid w:val="00B81832"/>
    <w:rsid w:val="00B85CD6"/>
    <w:rsid w:val="00B90723"/>
    <w:rsid w:val="00B90804"/>
    <w:rsid w:val="00B90A27"/>
    <w:rsid w:val="00B9554D"/>
    <w:rsid w:val="00BA5AA1"/>
    <w:rsid w:val="00BB2B9F"/>
    <w:rsid w:val="00BB7D9E"/>
    <w:rsid w:val="00BC0C8C"/>
    <w:rsid w:val="00BC2334"/>
    <w:rsid w:val="00BD3CB8"/>
    <w:rsid w:val="00BD4E6F"/>
    <w:rsid w:val="00BD4FF2"/>
    <w:rsid w:val="00BF32F0"/>
    <w:rsid w:val="00BF4DCE"/>
    <w:rsid w:val="00C01050"/>
    <w:rsid w:val="00C0264A"/>
    <w:rsid w:val="00C05837"/>
    <w:rsid w:val="00C05CE5"/>
    <w:rsid w:val="00C077A5"/>
    <w:rsid w:val="00C1144A"/>
    <w:rsid w:val="00C12203"/>
    <w:rsid w:val="00C14855"/>
    <w:rsid w:val="00C15D4B"/>
    <w:rsid w:val="00C240BA"/>
    <w:rsid w:val="00C30B54"/>
    <w:rsid w:val="00C3200A"/>
    <w:rsid w:val="00C32258"/>
    <w:rsid w:val="00C32A29"/>
    <w:rsid w:val="00C34150"/>
    <w:rsid w:val="00C37858"/>
    <w:rsid w:val="00C474CD"/>
    <w:rsid w:val="00C47E16"/>
    <w:rsid w:val="00C51945"/>
    <w:rsid w:val="00C524D5"/>
    <w:rsid w:val="00C53A5A"/>
    <w:rsid w:val="00C5568F"/>
    <w:rsid w:val="00C57C0B"/>
    <w:rsid w:val="00C6171E"/>
    <w:rsid w:val="00C61723"/>
    <w:rsid w:val="00C638C5"/>
    <w:rsid w:val="00C722B0"/>
    <w:rsid w:val="00C75C84"/>
    <w:rsid w:val="00C76ED4"/>
    <w:rsid w:val="00C77A10"/>
    <w:rsid w:val="00CA35B0"/>
    <w:rsid w:val="00CA3FE4"/>
    <w:rsid w:val="00CA6F2C"/>
    <w:rsid w:val="00CB14AA"/>
    <w:rsid w:val="00CB163D"/>
    <w:rsid w:val="00CB2FB8"/>
    <w:rsid w:val="00CB512B"/>
    <w:rsid w:val="00CC586E"/>
    <w:rsid w:val="00CD6A13"/>
    <w:rsid w:val="00CD7A4D"/>
    <w:rsid w:val="00CF1871"/>
    <w:rsid w:val="00D00E09"/>
    <w:rsid w:val="00D01874"/>
    <w:rsid w:val="00D019CE"/>
    <w:rsid w:val="00D1133E"/>
    <w:rsid w:val="00D1389C"/>
    <w:rsid w:val="00D171EC"/>
    <w:rsid w:val="00D1773A"/>
    <w:rsid w:val="00D17A34"/>
    <w:rsid w:val="00D26628"/>
    <w:rsid w:val="00D30FFC"/>
    <w:rsid w:val="00D332B3"/>
    <w:rsid w:val="00D40162"/>
    <w:rsid w:val="00D41FB2"/>
    <w:rsid w:val="00D4558D"/>
    <w:rsid w:val="00D55207"/>
    <w:rsid w:val="00D55DF6"/>
    <w:rsid w:val="00D70277"/>
    <w:rsid w:val="00D81487"/>
    <w:rsid w:val="00D81801"/>
    <w:rsid w:val="00D9028D"/>
    <w:rsid w:val="00D92B45"/>
    <w:rsid w:val="00D947D8"/>
    <w:rsid w:val="00D95962"/>
    <w:rsid w:val="00D96207"/>
    <w:rsid w:val="00DA5B73"/>
    <w:rsid w:val="00DB4602"/>
    <w:rsid w:val="00DB779F"/>
    <w:rsid w:val="00DC09E6"/>
    <w:rsid w:val="00DC389B"/>
    <w:rsid w:val="00DD01B1"/>
    <w:rsid w:val="00DD0D00"/>
    <w:rsid w:val="00DD184F"/>
    <w:rsid w:val="00DD2237"/>
    <w:rsid w:val="00DE0041"/>
    <w:rsid w:val="00DE2FEE"/>
    <w:rsid w:val="00DF1467"/>
    <w:rsid w:val="00DF56A1"/>
    <w:rsid w:val="00E00241"/>
    <w:rsid w:val="00E00BE9"/>
    <w:rsid w:val="00E024F7"/>
    <w:rsid w:val="00E10725"/>
    <w:rsid w:val="00E10F74"/>
    <w:rsid w:val="00E14429"/>
    <w:rsid w:val="00E22A11"/>
    <w:rsid w:val="00E31E5C"/>
    <w:rsid w:val="00E31FF5"/>
    <w:rsid w:val="00E34E45"/>
    <w:rsid w:val="00E350F9"/>
    <w:rsid w:val="00E36F7B"/>
    <w:rsid w:val="00E37023"/>
    <w:rsid w:val="00E4084B"/>
    <w:rsid w:val="00E44DD2"/>
    <w:rsid w:val="00E4799A"/>
    <w:rsid w:val="00E502E6"/>
    <w:rsid w:val="00E558C3"/>
    <w:rsid w:val="00E55927"/>
    <w:rsid w:val="00E60540"/>
    <w:rsid w:val="00E60930"/>
    <w:rsid w:val="00E60EDA"/>
    <w:rsid w:val="00E634B6"/>
    <w:rsid w:val="00E67D01"/>
    <w:rsid w:val="00E81588"/>
    <w:rsid w:val="00E81FB7"/>
    <w:rsid w:val="00E912A6"/>
    <w:rsid w:val="00E927B0"/>
    <w:rsid w:val="00E93926"/>
    <w:rsid w:val="00EA10C6"/>
    <w:rsid w:val="00EA4844"/>
    <w:rsid w:val="00EA4D9C"/>
    <w:rsid w:val="00EA5A97"/>
    <w:rsid w:val="00EB2248"/>
    <w:rsid w:val="00EB3A55"/>
    <w:rsid w:val="00EB5CAC"/>
    <w:rsid w:val="00EB647D"/>
    <w:rsid w:val="00EB75EE"/>
    <w:rsid w:val="00EC0046"/>
    <w:rsid w:val="00EC0D54"/>
    <w:rsid w:val="00EC19AE"/>
    <w:rsid w:val="00EC7BB9"/>
    <w:rsid w:val="00ED7844"/>
    <w:rsid w:val="00EE126D"/>
    <w:rsid w:val="00EE3CC5"/>
    <w:rsid w:val="00EE4C1D"/>
    <w:rsid w:val="00EF102E"/>
    <w:rsid w:val="00EF3685"/>
    <w:rsid w:val="00EF3B00"/>
    <w:rsid w:val="00EF611D"/>
    <w:rsid w:val="00EF755A"/>
    <w:rsid w:val="00F0080F"/>
    <w:rsid w:val="00F02686"/>
    <w:rsid w:val="00F02FE6"/>
    <w:rsid w:val="00F04350"/>
    <w:rsid w:val="00F0502B"/>
    <w:rsid w:val="00F133DB"/>
    <w:rsid w:val="00F159EB"/>
    <w:rsid w:val="00F20B04"/>
    <w:rsid w:val="00F23402"/>
    <w:rsid w:val="00F25BF4"/>
    <w:rsid w:val="00F25DE1"/>
    <w:rsid w:val="00F267DB"/>
    <w:rsid w:val="00F33883"/>
    <w:rsid w:val="00F34134"/>
    <w:rsid w:val="00F4201F"/>
    <w:rsid w:val="00F45B87"/>
    <w:rsid w:val="00F46F6F"/>
    <w:rsid w:val="00F60608"/>
    <w:rsid w:val="00F62217"/>
    <w:rsid w:val="00F7021B"/>
    <w:rsid w:val="00F7296A"/>
    <w:rsid w:val="00F73615"/>
    <w:rsid w:val="00F746A2"/>
    <w:rsid w:val="00F74B76"/>
    <w:rsid w:val="00F75844"/>
    <w:rsid w:val="00F80AF3"/>
    <w:rsid w:val="00F8128B"/>
    <w:rsid w:val="00F83A63"/>
    <w:rsid w:val="00F84D16"/>
    <w:rsid w:val="00F918EB"/>
    <w:rsid w:val="00F9326F"/>
    <w:rsid w:val="00F932AE"/>
    <w:rsid w:val="00FB17A9"/>
    <w:rsid w:val="00FB527C"/>
    <w:rsid w:val="00FB6F75"/>
    <w:rsid w:val="00FC0EB3"/>
    <w:rsid w:val="00FC3364"/>
    <w:rsid w:val="00FC38C1"/>
    <w:rsid w:val="00FD0A4B"/>
    <w:rsid w:val="00FD1F9F"/>
    <w:rsid w:val="00FD50BD"/>
    <w:rsid w:val="00FD675E"/>
    <w:rsid w:val="00FE5674"/>
    <w:rsid w:val="00FE5C31"/>
    <w:rsid w:val="00FF4AD9"/>
    <w:rsid w:val="2B3E5185"/>
    <w:rsid w:val="5AF9C0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BB20A0B6-3383-CE41-B209-2991FFF95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link w:val="AnnexChar"/>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qFormat/>
    <w:rsid w:val="008D1694"/>
    <w:pPr>
      <w:suppressAutoHyphens/>
      <w:spacing w:after="120"/>
      <w:ind w:left="1701"/>
      <w:jc w:val="both"/>
    </w:pPr>
    <w:rPr>
      <w:rFonts w:cs="Arial"/>
    </w:rPr>
  </w:style>
  <w:style w:type="paragraph" w:customStyle="1" w:styleId="Bullet3">
    <w:name w:val="Bullet 3"/>
    <w:basedOn w:val="Normal"/>
    <w:qFormat/>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qFormat/>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aliases w:val="CEO_Hyperlink"/>
    <w:uiPriority w:val="99"/>
    <w:qFormat/>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39"/>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rsid w:val="00243228"/>
    <w:pPr>
      <w:ind w:left="1200"/>
    </w:pPr>
    <w:rPr>
      <w:sz w:val="20"/>
      <w:szCs w:val="20"/>
    </w:rPr>
  </w:style>
  <w:style w:type="paragraph" w:styleId="TOC8">
    <w:name w:val="toc 8"/>
    <w:basedOn w:val="Normal"/>
    <w:next w:val="Normal"/>
    <w:autoRedefine/>
    <w:rsid w:val="00243228"/>
    <w:pPr>
      <w:ind w:left="1440"/>
    </w:pPr>
    <w:rPr>
      <w:sz w:val="20"/>
      <w:szCs w:val="20"/>
    </w:rPr>
  </w:style>
  <w:style w:type="paragraph" w:styleId="TOC9">
    <w:name w:val="toc 9"/>
    <w:basedOn w:val="Normal"/>
    <w:next w:val="Normal"/>
    <w:autoRedefine/>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8D1694"/>
    <w:rPr>
      <w:rFonts w:ascii="Arial" w:hAnsi="Arial"/>
      <w:sz w:val="16"/>
    </w:rPr>
  </w:style>
  <w:style w:type="paragraph" w:styleId="FootnoteText">
    <w:name w:val="footnote text"/>
    <w:basedOn w:val="Normal"/>
    <w:link w:val="FootnoteTextChar"/>
    <w:uiPriority w:val="99"/>
    <w:rsid w:val="00243228"/>
    <w:rPr>
      <w:sz w:val="20"/>
      <w:szCs w:val="20"/>
    </w:rPr>
  </w:style>
  <w:style w:type="character" w:customStyle="1" w:styleId="FootnoteTextChar">
    <w:name w:val="Footnote Text Char"/>
    <w:link w:val="FootnoteText"/>
    <w:uiPriority w:val="99"/>
    <w:qFormat/>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qFormat/>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nhideWhenUsed/>
    <w:rsid w:val="008A356F"/>
    <w:rPr>
      <w:rFonts w:ascii="Tahoma" w:hAnsi="Tahoma" w:cs="Tahoma"/>
      <w:sz w:val="16"/>
      <w:szCs w:val="16"/>
    </w:rPr>
  </w:style>
  <w:style w:type="character" w:customStyle="1" w:styleId="BalloonTextChar">
    <w:name w:val="Balloon Text Char"/>
    <w:basedOn w:val="DefaultParagraphFont"/>
    <w:link w:val="BalloonText"/>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nhideWhenUsed/>
    <w:rsid w:val="00EA5A97"/>
    <w:rPr>
      <w:b/>
      <w:bCs/>
    </w:rPr>
  </w:style>
  <w:style w:type="character" w:customStyle="1" w:styleId="CommentSubjectChar">
    <w:name w:val="Comment Subject Char"/>
    <w:basedOn w:val="CommentTextChar"/>
    <w:link w:val="CommentSubject"/>
    <w:rsid w:val="00EA5A97"/>
    <w:rPr>
      <w:rFonts w:ascii="Arial" w:hAnsi="Arial" w:cs="Calibri"/>
      <w:b/>
      <w:bCs/>
    </w:rPr>
  </w:style>
  <w:style w:type="character" w:styleId="UnresolvedMention">
    <w:name w:val="Unresolved Mention"/>
    <w:basedOn w:val="DefaultParagraphFont"/>
    <w:uiPriority w:val="99"/>
    <w:semiHidden/>
    <w:unhideWhenUsed/>
    <w:rsid w:val="00B07BA7"/>
    <w:rPr>
      <w:color w:val="605E5C"/>
      <w:shd w:val="clear" w:color="auto" w:fill="E1DFDD"/>
    </w:rPr>
  </w:style>
  <w:style w:type="character" w:styleId="FollowedHyperlink">
    <w:name w:val="FollowedHyperlink"/>
    <w:basedOn w:val="DefaultParagraphFont"/>
    <w:unhideWhenUsed/>
    <w:rsid w:val="00EF3B00"/>
    <w:rPr>
      <w:color w:val="800080" w:themeColor="followedHyperlink"/>
      <w:u w:val="single"/>
    </w:rPr>
  </w:style>
  <w:style w:type="paragraph" w:styleId="Revision">
    <w:name w:val="Revision"/>
    <w:hidden/>
    <w:uiPriority w:val="99"/>
    <w:semiHidden/>
    <w:rsid w:val="00565961"/>
    <w:rPr>
      <w:rFonts w:ascii="Arial" w:hAnsi="Arial" w:cs="Calibri"/>
      <w:sz w:val="22"/>
      <w:szCs w:val="22"/>
    </w:rPr>
  </w:style>
  <w:style w:type="paragraph" w:customStyle="1" w:styleId="Tabletext">
    <w:name w:val="Table_text"/>
    <w:basedOn w:val="Normal"/>
    <w:link w:val="TabletextChar"/>
    <w:qFormat/>
    <w:rsid w:val="0035020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eastAsia="Times New Roman" w:hAnsi="Times New Roman" w:cs="Times New Roman"/>
      <w:sz w:val="20"/>
      <w:szCs w:val="20"/>
      <w:lang w:eastAsia="en-US"/>
    </w:rPr>
  </w:style>
  <w:style w:type="paragraph" w:customStyle="1" w:styleId="Tablehead">
    <w:name w:val="Table_head"/>
    <w:basedOn w:val="Normal"/>
    <w:link w:val="TableheadChar"/>
    <w:qFormat/>
    <w:rsid w:val="0035020B"/>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eastAsia="en-US"/>
    </w:rPr>
  </w:style>
  <w:style w:type="paragraph" w:customStyle="1" w:styleId="TableNo">
    <w:name w:val="Table_No"/>
    <w:basedOn w:val="Normal"/>
    <w:next w:val="Normal"/>
    <w:link w:val="TableNoChar"/>
    <w:qFormat/>
    <w:rsid w:val="0035020B"/>
    <w:pPr>
      <w:keepNext/>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Times New Roman" w:hAnsi="Times New Roman" w:cs="Times New Roman"/>
      <w:caps/>
      <w:sz w:val="20"/>
      <w:szCs w:val="20"/>
      <w:lang w:eastAsia="en-US"/>
    </w:rPr>
  </w:style>
  <w:style w:type="character" w:customStyle="1" w:styleId="TableheadChar">
    <w:name w:val="Table_head Char"/>
    <w:basedOn w:val="DefaultParagraphFont"/>
    <w:link w:val="Tablehead"/>
    <w:qFormat/>
    <w:locked/>
    <w:rsid w:val="0035020B"/>
    <w:rPr>
      <w:rFonts w:ascii="Times New Roman Bold" w:eastAsia="Times New Roman" w:hAnsi="Times New Roman Bold" w:cs="Times New Roman Bold"/>
      <w:b/>
      <w:lang w:eastAsia="en-US"/>
    </w:rPr>
  </w:style>
  <w:style w:type="character" w:customStyle="1" w:styleId="TabletextChar">
    <w:name w:val="Table_text Char"/>
    <w:basedOn w:val="DefaultParagraphFont"/>
    <w:link w:val="Tabletext"/>
    <w:qFormat/>
    <w:locked/>
    <w:rsid w:val="0035020B"/>
    <w:rPr>
      <w:rFonts w:ascii="Times New Roman" w:eastAsia="Times New Roman" w:hAnsi="Times New Roman"/>
      <w:lang w:eastAsia="en-US"/>
    </w:rPr>
  </w:style>
  <w:style w:type="character" w:customStyle="1" w:styleId="TableNoChar">
    <w:name w:val="Table_No Char"/>
    <w:basedOn w:val="DefaultParagraphFont"/>
    <w:link w:val="TableNo"/>
    <w:qFormat/>
    <w:locked/>
    <w:rsid w:val="0035020B"/>
    <w:rPr>
      <w:rFonts w:ascii="Times New Roman" w:eastAsia="Times New Roman" w:hAnsi="Times New Roman"/>
      <w:caps/>
      <w:lang w:eastAsia="en-US"/>
    </w:rPr>
  </w:style>
  <w:style w:type="table" w:customStyle="1" w:styleId="TableGrid1">
    <w:name w:val="Table Grid1"/>
    <w:basedOn w:val="TableNormal"/>
    <w:uiPriority w:val="59"/>
    <w:rsid w:val="0035020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_title"/>
    <w:basedOn w:val="Normal"/>
    <w:next w:val="Tabletext"/>
    <w:link w:val="Tabletitle0"/>
    <w:qFormat/>
    <w:rsid w:val="00AF4F3B"/>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cs="Times New Roman"/>
      <w:b/>
      <w:sz w:val="20"/>
      <w:szCs w:val="20"/>
      <w:lang w:eastAsia="en-US"/>
    </w:rPr>
  </w:style>
  <w:style w:type="character" w:customStyle="1" w:styleId="Tabletitle0">
    <w:name w:val="Table_title Знак"/>
    <w:link w:val="Tabletitle"/>
    <w:locked/>
    <w:rsid w:val="00AF4F3B"/>
    <w:rPr>
      <w:rFonts w:ascii="Times New Roman Bold" w:eastAsia="Times New Roman" w:hAnsi="Times New Roman Bold"/>
      <w:b/>
      <w:lang w:eastAsia="en-US"/>
    </w:rPr>
  </w:style>
  <w:style w:type="table" w:customStyle="1" w:styleId="TableGrid4">
    <w:name w:val="Table Grid4"/>
    <w:basedOn w:val="TableNormal"/>
    <w:uiPriority w:val="59"/>
    <w:rsid w:val="00AF4F3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fin">
    <w:name w:val="Table_fin"/>
    <w:basedOn w:val="Normal"/>
    <w:rsid w:val="00DB779F"/>
    <w:pPr>
      <w:overflowPunct w:val="0"/>
      <w:autoSpaceDE w:val="0"/>
      <w:autoSpaceDN w:val="0"/>
      <w:adjustRightInd w:val="0"/>
      <w:textAlignment w:val="baseline"/>
    </w:pPr>
    <w:rPr>
      <w:rFonts w:ascii="Times New Roman" w:eastAsia="Times New Roman" w:hAnsi="Times New Roman" w:cs="Times New Roman"/>
      <w:sz w:val="20"/>
      <w:szCs w:val="20"/>
      <w:lang w:eastAsia="zh-CN"/>
    </w:rPr>
  </w:style>
  <w:style w:type="paragraph" w:customStyle="1" w:styleId="Documenttype">
    <w:name w:val="Document type"/>
    <w:basedOn w:val="Normal"/>
    <w:rsid w:val="00827595"/>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styleId="List">
    <w:name w:val="List"/>
    <w:basedOn w:val="Normal"/>
    <w:uiPriority w:val="99"/>
    <w:unhideWhenUsed/>
    <w:rsid w:val="00827595"/>
    <w:pPr>
      <w:spacing w:line="216" w:lineRule="atLeast"/>
      <w:ind w:left="360" w:hanging="360"/>
      <w:contextualSpacing/>
    </w:pPr>
    <w:rPr>
      <w:rFonts w:asciiTheme="minorHAnsi" w:eastAsiaTheme="minorHAnsi" w:hAnsiTheme="minorHAnsi" w:cstheme="minorBidi"/>
      <w:lang w:eastAsia="en-US"/>
    </w:rPr>
  </w:style>
  <w:style w:type="paragraph" w:customStyle="1" w:styleId="Heading1separatationline">
    <w:name w:val="Heading 1 separatation line"/>
    <w:basedOn w:val="Normal"/>
    <w:next w:val="BodyText"/>
    <w:rsid w:val="00827595"/>
    <w:pPr>
      <w:pBdr>
        <w:bottom w:val="single" w:sz="8" w:space="1" w:color="4F81BD"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rsid w:val="00827595"/>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PageNumber1">
    <w:name w:val="Page Number1"/>
    <w:basedOn w:val="Normal"/>
    <w:rsid w:val="00827595"/>
    <w:pPr>
      <w:spacing w:line="180" w:lineRule="exact"/>
      <w:jc w:val="right"/>
    </w:pPr>
    <w:rPr>
      <w:rFonts w:asciiTheme="minorHAnsi" w:eastAsiaTheme="minorHAnsi" w:hAnsiTheme="minorHAnsi" w:cstheme="minorBidi"/>
      <w:color w:val="4F81BD" w:themeColor="accent1"/>
      <w:sz w:val="18"/>
      <w:lang w:eastAsia="en-US"/>
    </w:rPr>
  </w:style>
  <w:style w:type="paragraph" w:customStyle="1" w:styleId="Editionnumber">
    <w:name w:val="Edition number"/>
    <w:basedOn w:val="Normal"/>
    <w:rsid w:val="00827595"/>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Editionnumber-footer">
    <w:name w:val="Edition number - footer"/>
    <w:basedOn w:val="Footer"/>
    <w:next w:val="NoSpacing"/>
    <w:rsid w:val="00827595"/>
    <w:pPr>
      <w:framePr w:hSpace="142" w:wrap="around" w:hAnchor="margin" w:xAlign="center" w:yAlign="bottom"/>
      <w:tabs>
        <w:tab w:val="clear" w:pos="4820"/>
        <w:tab w:val="clear" w:pos="9639"/>
      </w:tabs>
      <w:spacing w:before="40" w:line="180" w:lineRule="exact"/>
      <w:suppressOverlap/>
    </w:pPr>
    <w:rPr>
      <w:rFonts w:asciiTheme="minorHAnsi" w:eastAsiaTheme="minorHAnsi" w:hAnsiTheme="minorHAnsi" w:cstheme="minorBidi"/>
      <w:b/>
      <w:color w:val="4F81BD" w:themeColor="accent1"/>
      <w:sz w:val="15"/>
      <w:szCs w:val="15"/>
      <w:lang w:eastAsia="en-US"/>
    </w:rPr>
  </w:style>
  <w:style w:type="paragraph" w:customStyle="1" w:styleId="Contents">
    <w:name w:val="Contents"/>
    <w:basedOn w:val="Header"/>
    <w:rsid w:val="00827595"/>
    <w:pPr>
      <w:pBdr>
        <w:bottom w:val="single" w:sz="8" w:space="12" w:color="4F81BD" w:themeColor="accent1"/>
      </w:pBdr>
      <w:tabs>
        <w:tab w:val="clear" w:pos="4820"/>
        <w:tab w:val="clear" w:pos="9639"/>
      </w:tabs>
      <w:spacing w:before="100" w:line="560" w:lineRule="exact"/>
    </w:pPr>
    <w:rPr>
      <w:rFonts w:asciiTheme="minorHAnsi" w:eastAsiaTheme="minorHAnsi" w:hAnsiTheme="minorHAnsi" w:cstheme="minorBidi"/>
      <w:b/>
      <w:caps/>
      <w:color w:val="C0504D" w:themeColor="accent2"/>
      <w:sz w:val="56"/>
      <w:szCs w:val="56"/>
      <w:lang w:eastAsia="en-US"/>
    </w:rPr>
  </w:style>
  <w:style w:type="paragraph" w:styleId="ListNumber3">
    <w:name w:val="List Number 3"/>
    <w:basedOn w:val="Normal"/>
    <w:uiPriority w:val="99"/>
    <w:unhideWhenUsed/>
    <w:rsid w:val="00827595"/>
    <w:pPr>
      <w:spacing w:line="216" w:lineRule="atLeast"/>
      <w:contextualSpacing/>
    </w:pPr>
    <w:rPr>
      <w:rFonts w:asciiTheme="minorHAnsi" w:eastAsiaTheme="minorHAnsi" w:hAnsiTheme="minorHAnsi" w:cstheme="minorBidi"/>
      <w:sz w:val="18"/>
      <w:lang w:eastAsia="en-US"/>
    </w:rPr>
  </w:style>
  <w:style w:type="paragraph" w:customStyle="1" w:styleId="Tabletext0">
    <w:name w:val="Table text"/>
    <w:basedOn w:val="Normal"/>
    <w:qFormat/>
    <w:rsid w:val="00827595"/>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Tabletexttitle">
    <w:name w:val="Table text title"/>
    <w:basedOn w:val="Tabletext0"/>
    <w:rsid w:val="00827595"/>
    <w:rPr>
      <w:b/>
      <w:color w:val="C0504D" w:themeColor="accent2"/>
    </w:rPr>
  </w:style>
  <w:style w:type="table" w:styleId="MediumShading1">
    <w:name w:val="Medium Shading 1"/>
    <w:basedOn w:val="TableNormal"/>
    <w:uiPriority w:val="63"/>
    <w:rsid w:val="00827595"/>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827595"/>
    <w:pPr>
      <w:spacing w:line="216" w:lineRule="atLeast"/>
    </w:pPr>
    <w:rPr>
      <w:rFonts w:asciiTheme="minorHAnsi" w:eastAsiaTheme="minorHAnsi" w:hAnsiTheme="minorHAnsi" w:cstheme="minorBidi"/>
      <w:b/>
      <w:bCs/>
      <w:i/>
      <w:color w:val="575756"/>
      <w:u w:val="single"/>
      <w:lang w:eastAsia="en-US"/>
    </w:rPr>
  </w:style>
  <w:style w:type="paragraph" w:customStyle="1" w:styleId="Listatext">
    <w:name w:val="List a text"/>
    <w:basedOn w:val="Normal"/>
    <w:qFormat/>
    <w:rsid w:val="00827595"/>
    <w:pPr>
      <w:spacing w:after="120" w:line="216" w:lineRule="atLeast"/>
      <w:ind w:left="1134"/>
    </w:pPr>
    <w:rPr>
      <w:rFonts w:asciiTheme="minorHAnsi" w:eastAsiaTheme="minorHAnsi" w:hAnsiTheme="minorHAnsi" w:cstheme="minorBidi"/>
      <w:lang w:eastAsia="en-US"/>
    </w:rPr>
  </w:style>
  <w:style w:type="character" w:customStyle="1" w:styleId="Bullet2Char">
    <w:name w:val="Bullet 2 Char"/>
    <w:basedOn w:val="DefaultParagraphFont"/>
    <w:link w:val="Bullet2"/>
    <w:rsid w:val="00827595"/>
    <w:rPr>
      <w:rFonts w:ascii="Arial" w:hAnsi="Arial" w:cs="Arial"/>
      <w:sz w:val="22"/>
      <w:szCs w:val="22"/>
    </w:rPr>
  </w:style>
  <w:style w:type="paragraph" w:customStyle="1" w:styleId="AppendixHead1">
    <w:name w:val="Appendix Head 1"/>
    <w:basedOn w:val="Normal"/>
    <w:next w:val="Heading1separationline"/>
    <w:qFormat/>
    <w:rsid w:val="00827595"/>
    <w:pPr>
      <w:spacing w:before="120" w:after="120"/>
      <w:ind w:left="907" w:hanging="907"/>
    </w:pPr>
    <w:rPr>
      <w:rFonts w:asciiTheme="minorHAnsi" w:hAnsiTheme="minorHAnsi" w:cs="Arial"/>
      <w:b/>
      <w:caps/>
      <w:color w:val="00558C"/>
      <w:sz w:val="28"/>
    </w:rPr>
  </w:style>
  <w:style w:type="paragraph" w:customStyle="1" w:styleId="AppendixHead2">
    <w:name w:val="Appendix Head 2"/>
    <w:basedOn w:val="Appendix"/>
    <w:next w:val="Heading2separationline"/>
    <w:qFormat/>
    <w:rsid w:val="00827595"/>
    <w:pPr>
      <w:numPr>
        <w:numId w:val="0"/>
      </w:numPr>
      <w:spacing w:after="120"/>
      <w:ind w:left="1247" w:hanging="1247"/>
    </w:pPr>
    <w:rPr>
      <w:rFonts w:asciiTheme="majorHAnsi" w:hAnsiTheme="majorHAnsi" w:cs="Arial"/>
      <w:bCs/>
      <w:caps/>
      <w:color w:val="00558C"/>
      <w:lang w:eastAsia="en-GB"/>
    </w:rPr>
  </w:style>
  <w:style w:type="paragraph" w:customStyle="1" w:styleId="AppendixHead3">
    <w:name w:val="Appendix Head 3"/>
    <w:basedOn w:val="Normal"/>
    <w:next w:val="BodyText"/>
    <w:qFormat/>
    <w:rsid w:val="00827595"/>
    <w:pPr>
      <w:spacing w:before="120" w:after="120"/>
      <w:ind w:left="1588" w:hanging="1588"/>
    </w:pPr>
    <w:rPr>
      <w:rFonts w:asciiTheme="minorHAnsi" w:hAnsiTheme="minorHAnsi" w:cs="Arial"/>
      <w:b/>
      <w:smallCaps/>
      <w:color w:val="00558C"/>
      <w:sz w:val="24"/>
    </w:rPr>
  </w:style>
  <w:style w:type="paragraph" w:customStyle="1" w:styleId="AppendixHead4">
    <w:name w:val="Appendix Head 4"/>
    <w:basedOn w:val="AppendixHead3"/>
    <w:next w:val="BodyText"/>
    <w:qFormat/>
    <w:rsid w:val="00827595"/>
    <w:pPr>
      <w:ind w:left="1758" w:hanging="1758"/>
    </w:pPr>
    <w:rPr>
      <w:smallCaps w:val="0"/>
      <w:sz w:val="22"/>
    </w:rPr>
  </w:style>
  <w:style w:type="character" w:customStyle="1" w:styleId="AnnexChar">
    <w:name w:val="Annex Char"/>
    <w:basedOn w:val="DefaultParagraphFont"/>
    <w:link w:val="Annex"/>
    <w:rsid w:val="00827595"/>
    <w:rPr>
      <w:rFonts w:cs="Calibri"/>
      <w:b/>
      <w:caps/>
      <w:snapToGrid w:val="0"/>
      <w:color w:val="0070C0"/>
      <w:sz w:val="24"/>
      <w:szCs w:val="22"/>
    </w:rPr>
  </w:style>
  <w:style w:type="paragraph" w:customStyle="1" w:styleId="AnnexAHead1">
    <w:name w:val="Annex A Head 1"/>
    <w:basedOn w:val="Normal"/>
    <w:next w:val="Heading1separatationline"/>
    <w:rsid w:val="00827595"/>
    <w:pPr>
      <w:numPr>
        <w:numId w:val="25"/>
      </w:numPr>
      <w:spacing w:before="120" w:after="120"/>
    </w:pPr>
    <w:rPr>
      <w:rFonts w:asciiTheme="minorHAnsi" w:hAnsiTheme="minorHAnsi"/>
      <w:b/>
      <w:bCs/>
      <w:caps/>
      <w:color w:val="407EC9"/>
      <w:sz w:val="28"/>
    </w:rPr>
  </w:style>
  <w:style w:type="paragraph" w:customStyle="1" w:styleId="AnnexAHead2">
    <w:name w:val="Annex A Head 2"/>
    <w:basedOn w:val="Normal"/>
    <w:next w:val="Heading2separationline"/>
    <w:rsid w:val="00827595"/>
    <w:pPr>
      <w:numPr>
        <w:ilvl w:val="1"/>
        <w:numId w:val="25"/>
      </w:numPr>
      <w:spacing w:before="120" w:after="120"/>
    </w:pPr>
    <w:rPr>
      <w:rFonts w:asciiTheme="minorHAnsi" w:hAnsiTheme="minorHAnsi"/>
      <w:b/>
      <w:caps/>
      <w:color w:val="407EC9"/>
      <w:sz w:val="24"/>
    </w:rPr>
  </w:style>
  <w:style w:type="paragraph" w:customStyle="1" w:styleId="AnnexAHead3">
    <w:name w:val="Annex A Head 3"/>
    <w:basedOn w:val="Normal"/>
    <w:next w:val="BodyText"/>
    <w:rsid w:val="00827595"/>
    <w:pPr>
      <w:numPr>
        <w:ilvl w:val="2"/>
        <w:numId w:val="25"/>
      </w:numPr>
      <w:spacing w:before="120" w:after="120"/>
    </w:pPr>
    <w:rPr>
      <w:rFonts w:asciiTheme="minorHAnsi" w:hAnsiTheme="minorHAnsi"/>
      <w:b/>
      <w:smallCaps/>
      <w:color w:val="407EC9"/>
    </w:rPr>
  </w:style>
  <w:style w:type="paragraph" w:customStyle="1" w:styleId="AnnexAHead4">
    <w:name w:val="Annex A Head 4"/>
    <w:basedOn w:val="Normal"/>
    <w:next w:val="BodyText"/>
    <w:rsid w:val="00827595"/>
    <w:pPr>
      <w:numPr>
        <w:ilvl w:val="3"/>
        <w:numId w:val="25"/>
      </w:numPr>
      <w:spacing w:before="120" w:after="120"/>
    </w:pPr>
    <w:rPr>
      <w:rFonts w:asciiTheme="minorHAnsi" w:hAnsiTheme="minorHAnsi"/>
      <w:b/>
      <w:color w:val="407EC9"/>
    </w:rPr>
  </w:style>
  <w:style w:type="paragraph" w:styleId="BodyTextIndent3">
    <w:name w:val="Body Text Indent 3"/>
    <w:basedOn w:val="Normal"/>
    <w:link w:val="BodyTextIndent3Char"/>
    <w:semiHidden/>
    <w:unhideWhenUsed/>
    <w:rsid w:val="00827595"/>
    <w:pPr>
      <w:spacing w:after="120" w:line="216" w:lineRule="atLeast"/>
      <w:ind w:left="360"/>
    </w:pPr>
    <w:rPr>
      <w:rFonts w:asciiTheme="minorHAnsi" w:eastAsiaTheme="minorHAnsi" w:hAnsiTheme="minorHAnsi" w:cstheme="minorBidi"/>
      <w:sz w:val="16"/>
      <w:szCs w:val="16"/>
      <w:lang w:eastAsia="en-US"/>
    </w:rPr>
  </w:style>
  <w:style w:type="character" w:customStyle="1" w:styleId="BodyTextIndent3Char">
    <w:name w:val="Body Text Indent 3 Char"/>
    <w:basedOn w:val="DefaultParagraphFont"/>
    <w:link w:val="BodyTextIndent3"/>
    <w:semiHidden/>
    <w:rsid w:val="00827595"/>
    <w:rPr>
      <w:rFonts w:asciiTheme="minorHAnsi" w:eastAsiaTheme="minorHAnsi" w:hAnsiTheme="minorHAnsi" w:cstheme="minorBidi"/>
      <w:sz w:val="16"/>
      <w:szCs w:val="16"/>
      <w:lang w:eastAsia="en-US"/>
    </w:rPr>
  </w:style>
  <w:style w:type="paragraph" w:customStyle="1" w:styleId="InsetList">
    <w:name w:val="Inset List"/>
    <w:basedOn w:val="Normal"/>
    <w:qFormat/>
    <w:rsid w:val="00827595"/>
    <w:pPr>
      <w:numPr>
        <w:numId w:val="23"/>
      </w:numPr>
      <w:spacing w:after="120" w:line="216" w:lineRule="atLeast"/>
      <w:jc w:val="both"/>
    </w:pPr>
    <w:rPr>
      <w:rFonts w:asciiTheme="minorHAnsi" w:eastAsiaTheme="minorHAnsi" w:hAnsiTheme="minorHAnsi" w:cstheme="minorBidi"/>
      <w:lang w:eastAsia="en-US"/>
    </w:rPr>
  </w:style>
  <w:style w:type="paragraph" w:customStyle="1" w:styleId="ListofFigures">
    <w:name w:val="List of Figures"/>
    <w:basedOn w:val="Normal"/>
    <w:next w:val="Normal"/>
    <w:rsid w:val="00827595"/>
    <w:pPr>
      <w:spacing w:after="240" w:line="480" w:lineRule="atLeast"/>
    </w:pPr>
    <w:rPr>
      <w:rFonts w:asciiTheme="minorHAnsi" w:eastAsiaTheme="minorHAnsi" w:hAnsiTheme="minorHAnsi" w:cstheme="minorBidi"/>
      <w:b/>
      <w:color w:val="C0504D" w:themeColor="accent2"/>
      <w:sz w:val="40"/>
      <w:szCs w:val="40"/>
      <w:lang w:eastAsia="en-US"/>
    </w:rPr>
  </w:style>
  <w:style w:type="paragraph" w:customStyle="1" w:styleId="Reference">
    <w:name w:val="Reference"/>
    <w:basedOn w:val="Normal"/>
    <w:qFormat/>
    <w:rsid w:val="00827595"/>
    <w:pPr>
      <w:tabs>
        <w:tab w:val="num" w:pos="0"/>
      </w:tabs>
      <w:spacing w:before="120" w:after="60"/>
      <w:ind w:left="567" w:hanging="567"/>
      <w:jc w:val="both"/>
    </w:pPr>
    <w:rPr>
      <w:rFonts w:asciiTheme="minorHAnsi" w:eastAsia="Times New Roman" w:hAnsiTheme="minorHAnsi" w:cs="Times New Roman"/>
      <w:szCs w:val="20"/>
      <w:lang w:eastAsia="en-US"/>
    </w:rPr>
  </w:style>
  <w:style w:type="paragraph" w:customStyle="1" w:styleId="Tablecaption">
    <w:name w:val="Table caption"/>
    <w:basedOn w:val="Caption"/>
    <w:next w:val="BodyText"/>
    <w:qFormat/>
    <w:rsid w:val="00827595"/>
    <w:pPr>
      <w:numPr>
        <w:numId w:val="22"/>
      </w:numPr>
      <w:tabs>
        <w:tab w:val="left" w:pos="851"/>
      </w:tabs>
      <w:spacing w:before="240" w:after="240"/>
      <w:jc w:val="center"/>
    </w:pPr>
    <w:rPr>
      <w:b w:val="0"/>
      <w:u w:val="none"/>
    </w:rPr>
  </w:style>
  <w:style w:type="paragraph" w:styleId="ListNumber">
    <w:name w:val="List Number"/>
    <w:basedOn w:val="Normal"/>
    <w:rsid w:val="00827595"/>
    <w:pPr>
      <w:tabs>
        <w:tab w:val="num" w:pos="360"/>
      </w:tabs>
      <w:spacing w:line="216" w:lineRule="atLeast"/>
      <w:ind w:left="360" w:hanging="360"/>
      <w:contextualSpacing/>
    </w:pPr>
    <w:rPr>
      <w:rFonts w:asciiTheme="minorHAnsi" w:eastAsiaTheme="minorHAnsi" w:hAnsiTheme="minorHAnsi" w:cstheme="minorBidi"/>
      <w:sz w:val="18"/>
      <w:lang w:eastAsia="en-US"/>
    </w:rPr>
  </w:style>
  <w:style w:type="paragraph" w:customStyle="1" w:styleId="Footereditionno">
    <w:name w:val="Footer edition no."/>
    <w:basedOn w:val="Normal"/>
    <w:rsid w:val="00827595"/>
    <w:pPr>
      <w:tabs>
        <w:tab w:val="right" w:pos="10206"/>
      </w:tabs>
      <w:spacing w:line="216" w:lineRule="atLeast"/>
    </w:pPr>
    <w:rPr>
      <w:rFonts w:asciiTheme="minorHAnsi" w:eastAsiaTheme="minorHAnsi" w:hAnsiTheme="minorHAnsi" w:cstheme="minorBidi"/>
      <w:b/>
      <w:color w:val="00558C"/>
      <w:sz w:val="15"/>
      <w:lang w:eastAsia="en-US"/>
    </w:rPr>
  </w:style>
  <w:style w:type="paragraph" w:customStyle="1" w:styleId="Lista">
    <w:name w:val="List a"/>
    <w:basedOn w:val="Normal"/>
    <w:qFormat/>
    <w:rsid w:val="00827595"/>
    <w:pPr>
      <w:numPr>
        <w:ilvl w:val="1"/>
        <w:numId w:val="44"/>
      </w:numPr>
      <w:spacing w:after="120"/>
      <w:jc w:val="both"/>
    </w:pPr>
    <w:rPr>
      <w:rFonts w:asciiTheme="minorHAnsi" w:eastAsia="Times New Roman" w:hAnsiTheme="minorHAnsi" w:cs="Times New Roman"/>
      <w:szCs w:val="20"/>
    </w:rPr>
  </w:style>
  <w:style w:type="paragraph" w:customStyle="1" w:styleId="Listi">
    <w:name w:val="List i"/>
    <w:basedOn w:val="Listitext"/>
    <w:qFormat/>
    <w:rsid w:val="00827595"/>
    <w:pPr>
      <w:numPr>
        <w:ilvl w:val="2"/>
        <w:numId w:val="44"/>
      </w:numPr>
      <w:ind w:left="1701" w:hanging="425"/>
    </w:pPr>
  </w:style>
  <w:style w:type="paragraph" w:customStyle="1" w:styleId="Listitext">
    <w:name w:val="List i text"/>
    <w:basedOn w:val="Normal"/>
    <w:qFormat/>
    <w:rsid w:val="00827595"/>
    <w:pPr>
      <w:spacing w:line="216" w:lineRule="atLeast"/>
      <w:ind w:left="2268" w:hanging="567"/>
    </w:pPr>
    <w:rPr>
      <w:rFonts w:asciiTheme="minorHAnsi" w:eastAsiaTheme="minorHAnsi" w:hAnsiTheme="minorHAnsi" w:cstheme="minorBidi"/>
      <w:sz w:val="20"/>
      <w:lang w:eastAsia="en-US"/>
    </w:rPr>
  </w:style>
  <w:style w:type="paragraph" w:styleId="DocumentMap">
    <w:name w:val="Document Map"/>
    <w:basedOn w:val="Normal"/>
    <w:link w:val="DocumentMapChar"/>
    <w:rsid w:val="00827595"/>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27595"/>
    <w:rPr>
      <w:rFonts w:ascii="Tahoma" w:eastAsia="Times New Roman" w:hAnsi="Tahoma"/>
      <w:szCs w:val="24"/>
      <w:shd w:val="clear" w:color="auto" w:fill="000080"/>
      <w:lang w:val="de-DE" w:eastAsia="de-DE"/>
    </w:rPr>
  </w:style>
  <w:style w:type="paragraph" w:styleId="NormalWeb">
    <w:name w:val="Normal (Web)"/>
    <w:basedOn w:val="Normal"/>
    <w:uiPriority w:val="99"/>
    <w:rsid w:val="00827595"/>
    <w:rPr>
      <w:rFonts w:eastAsia="Times New Roman" w:cs="Times New Roman"/>
      <w:szCs w:val="24"/>
      <w:lang w:eastAsia="en-US"/>
    </w:rPr>
  </w:style>
  <w:style w:type="paragraph" w:customStyle="1" w:styleId="TableofTables">
    <w:name w:val="Table of Tables"/>
    <w:basedOn w:val="TableofFigures"/>
    <w:rsid w:val="00827595"/>
    <w:pPr>
      <w:tabs>
        <w:tab w:val="clear" w:pos="1418"/>
        <w:tab w:val="clear" w:pos="9639"/>
        <w:tab w:val="left" w:pos="1134"/>
        <w:tab w:val="right" w:pos="9781"/>
      </w:tabs>
      <w:spacing w:before="0" w:line="216" w:lineRule="atLeast"/>
      <w:ind w:left="1276" w:right="425" w:hanging="1276"/>
    </w:pPr>
    <w:rPr>
      <w:rFonts w:asciiTheme="minorHAnsi" w:eastAsiaTheme="minorHAnsi" w:hAnsiTheme="minorHAnsi" w:cstheme="minorBidi"/>
      <w:i/>
      <w:color w:val="00558C"/>
      <w:szCs w:val="22"/>
    </w:rPr>
  </w:style>
  <w:style w:type="character" w:styleId="Emphasis">
    <w:name w:val="Emphasis"/>
    <w:rsid w:val="00827595"/>
    <w:rPr>
      <w:i/>
      <w:iCs/>
    </w:rPr>
  </w:style>
  <w:style w:type="character" w:styleId="HTMLCite">
    <w:name w:val="HTML Cite"/>
    <w:rsid w:val="00827595"/>
    <w:rPr>
      <w:i/>
      <w:iCs/>
    </w:rPr>
  </w:style>
  <w:style w:type="paragraph" w:customStyle="1" w:styleId="Default">
    <w:name w:val="Default"/>
    <w:rsid w:val="00827595"/>
    <w:pPr>
      <w:autoSpaceDE w:val="0"/>
      <w:autoSpaceDN w:val="0"/>
      <w:adjustRightInd w:val="0"/>
    </w:pPr>
    <w:rPr>
      <w:rFonts w:ascii="Arial" w:eastAsia="Times New Roman" w:hAnsi="Arial" w:cs="Arial"/>
      <w:color w:val="000000"/>
      <w:sz w:val="24"/>
      <w:szCs w:val="24"/>
    </w:rPr>
  </w:style>
  <w:style w:type="paragraph" w:styleId="TOCHeading">
    <w:name w:val="TOC Heading"/>
    <w:basedOn w:val="Heading1"/>
    <w:next w:val="Normal"/>
    <w:uiPriority w:val="39"/>
    <w:unhideWhenUsed/>
    <w:rsid w:val="00827595"/>
    <w:pPr>
      <w:keepLines/>
      <w:numPr>
        <w:numId w:val="0"/>
      </w:numPr>
      <w:spacing w:before="480" w:after="200" w:line="276" w:lineRule="auto"/>
      <w:outlineLvl w:val="9"/>
    </w:pPr>
    <w:rPr>
      <w:rFonts w:asciiTheme="majorHAnsi" w:eastAsiaTheme="majorEastAsia" w:hAnsiTheme="majorHAnsi" w:cstheme="majorBidi"/>
      <w:bCs/>
      <w:caps w:val="0"/>
      <w:color w:val="365F91" w:themeColor="accent1" w:themeShade="BF"/>
      <w:kern w:val="0"/>
      <w:sz w:val="28"/>
      <w:szCs w:val="28"/>
      <w:lang w:val="sv-SE" w:eastAsia="en-US"/>
    </w:rPr>
  </w:style>
  <w:style w:type="paragraph" w:customStyle="1" w:styleId="Tableinsetlist">
    <w:name w:val="Table inset list"/>
    <w:basedOn w:val="InsetList"/>
    <w:rsid w:val="00827595"/>
    <w:pPr>
      <w:numPr>
        <w:numId w:val="21"/>
      </w:numPr>
      <w:spacing w:before="120"/>
      <w:contextualSpacing/>
    </w:pPr>
    <w:rPr>
      <w:sz w:val="20"/>
    </w:rPr>
  </w:style>
  <w:style w:type="paragraph" w:customStyle="1" w:styleId="Textedesaisie">
    <w:name w:val="Texte de saisie"/>
    <w:basedOn w:val="Normal"/>
    <w:link w:val="TextedesaisieCar"/>
    <w:rsid w:val="00827595"/>
    <w:pPr>
      <w:spacing w:line="216" w:lineRule="atLeast"/>
    </w:pPr>
    <w:rPr>
      <w:rFonts w:asciiTheme="minorHAnsi" w:eastAsiaTheme="minorHAnsi" w:hAnsiTheme="minorHAnsi" w:cstheme="minorBidi"/>
      <w:color w:val="000000" w:themeColor="text1"/>
      <w:lang w:eastAsia="en-US"/>
    </w:rPr>
  </w:style>
  <w:style w:type="character" w:customStyle="1" w:styleId="TextedesaisieCar">
    <w:name w:val="Texte de saisie Car"/>
    <w:basedOn w:val="DefaultParagraphFont"/>
    <w:link w:val="Textedesaisie"/>
    <w:rsid w:val="00827595"/>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827595"/>
    <w:pPr>
      <w:numPr>
        <w:numId w:val="46"/>
      </w:numPr>
      <w:spacing w:line="216" w:lineRule="atLeast"/>
      <w:jc w:val="center"/>
    </w:pPr>
    <w:rPr>
      <w:rFonts w:asciiTheme="minorHAnsi" w:eastAsiaTheme="minorHAnsi" w:hAnsiTheme="minorHAnsi" w:cstheme="minorBidi"/>
      <w:i/>
      <w:color w:val="00558C"/>
    </w:rPr>
  </w:style>
  <w:style w:type="paragraph" w:customStyle="1" w:styleId="Figurecaption">
    <w:name w:val="Figure caption"/>
    <w:basedOn w:val="Caption"/>
    <w:next w:val="BodyText"/>
    <w:qFormat/>
    <w:rsid w:val="00827595"/>
    <w:pPr>
      <w:numPr>
        <w:numId w:val="24"/>
      </w:numPr>
      <w:spacing w:before="240" w:after="240"/>
      <w:jc w:val="center"/>
    </w:pPr>
    <w:rPr>
      <w:b w:val="0"/>
      <w:u w:val="none"/>
    </w:rPr>
  </w:style>
  <w:style w:type="paragraph" w:customStyle="1" w:styleId="AnnexBHead1">
    <w:name w:val="Annex B Head 1"/>
    <w:basedOn w:val="AnnexAHead1"/>
    <w:next w:val="Heading1separatationline"/>
    <w:rsid w:val="00827595"/>
    <w:pPr>
      <w:numPr>
        <w:numId w:val="26"/>
      </w:numPr>
    </w:pPr>
  </w:style>
  <w:style w:type="paragraph" w:styleId="NoSpacing">
    <w:name w:val="No Spacing"/>
    <w:uiPriority w:val="1"/>
    <w:rsid w:val="00827595"/>
    <w:rPr>
      <w:rFonts w:asciiTheme="minorHAnsi" w:eastAsiaTheme="minorHAnsi" w:hAnsiTheme="minorHAnsi" w:cstheme="minorBidi"/>
      <w:sz w:val="18"/>
      <w:szCs w:val="22"/>
      <w:lang w:eastAsia="en-US"/>
    </w:rPr>
  </w:style>
  <w:style w:type="paragraph" w:customStyle="1" w:styleId="AnnexBHead2">
    <w:name w:val="Annex B Head 2"/>
    <w:basedOn w:val="AnnexAHead2"/>
    <w:next w:val="Heading2separationline"/>
    <w:rsid w:val="00827595"/>
    <w:pPr>
      <w:numPr>
        <w:numId w:val="26"/>
      </w:numPr>
    </w:pPr>
  </w:style>
  <w:style w:type="paragraph" w:customStyle="1" w:styleId="AnnexBHead3">
    <w:name w:val="Annex B Head 3"/>
    <w:basedOn w:val="AnnexAHead3"/>
    <w:next w:val="BodyText"/>
    <w:rsid w:val="00827595"/>
    <w:pPr>
      <w:numPr>
        <w:ilvl w:val="0"/>
        <w:numId w:val="0"/>
      </w:numPr>
      <w:ind w:left="992" w:hanging="992"/>
    </w:pPr>
  </w:style>
  <w:style w:type="paragraph" w:customStyle="1" w:styleId="AnnexBHead4">
    <w:name w:val="Annex B Head 4"/>
    <w:basedOn w:val="AnnexAHead4"/>
    <w:next w:val="BodyText"/>
    <w:rsid w:val="00827595"/>
    <w:pPr>
      <w:numPr>
        <w:ilvl w:val="0"/>
        <w:numId w:val="0"/>
      </w:numPr>
      <w:tabs>
        <w:tab w:val="num" w:pos="0"/>
      </w:tabs>
      <w:ind w:left="1134" w:hanging="1134"/>
    </w:pPr>
  </w:style>
  <w:style w:type="paragraph" w:customStyle="1" w:styleId="Tableheading">
    <w:name w:val="Table heading"/>
    <w:basedOn w:val="Normal"/>
    <w:qFormat/>
    <w:rsid w:val="00827595"/>
    <w:pPr>
      <w:spacing w:before="60" w:after="60" w:line="216" w:lineRule="atLeast"/>
      <w:ind w:left="113" w:right="113"/>
      <w:jc w:val="center"/>
    </w:pPr>
    <w:rPr>
      <w:rFonts w:asciiTheme="minorHAnsi" w:eastAsiaTheme="minorHAnsi" w:hAnsiTheme="minorHAnsi" w:cstheme="minorBidi"/>
      <w:b/>
      <w:color w:val="00558C"/>
      <w:sz w:val="20"/>
      <w:lang w:val="en-US" w:eastAsia="en-US"/>
    </w:rPr>
  </w:style>
  <w:style w:type="paragraph" w:customStyle="1" w:styleId="Footerlandscape">
    <w:name w:val="Footer landscape"/>
    <w:basedOn w:val="Normal"/>
    <w:rsid w:val="00827595"/>
    <w:pPr>
      <w:pBdr>
        <w:top w:val="single" w:sz="4" w:space="1" w:color="auto"/>
      </w:pBdr>
      <w:tabs>
        <w:tab w:val="right" w:pos="15309"/>
      </w:tabs>
      <w:adjustRightInd w:val="0"/>
      <w:spacing w:line="216" w:lineRule="atLeast"/>
    </w:pPr>
    <w:rPr>
      <w:rFonts w:asciiTheme="minorHAnsi" w:eastAsiaTheme="minorHAnsi" w:hAnsiTheme="minorHAnsi" w:cstheme="minorBidi"/>
      <w:b/>
      <w:color w:val="00558C"/>
      <w:sz w:val="15"/>
      <w:lang w:eastAsia="en-US"/>
    </w:rPr>
  </w:style>
  <w:style w:type="paragraph" w:customStyle="1" w:styleId="Documentnumber">
    <w:name w:val="Document number"/>
    <w:basedOn w:val="Normal"/>
    <w:next w:val="Normal"/>
    <w:rsid w:val="00827595"/>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rsid w:val="00827595"/>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rsid w:val="00827595"/>
    <w:pPr>
      <w:pBdr>
        <w:top w:val="single" w:sz="4" w:space="1" w:color="auto"/>
      </w:pBdr>
      <w:tabs>
        <w:tab w:val="right" w:pos="10206"/>
      </w:tabs>
      <w:spacing w:line="216" w:lineRule="atLeast"/>
    </w:pPr>
    <w:rPr>
      <w:rFonts w:asciiTheme="minorHAnsi" w:eastAsiaTheme="minorHAnsi" w:hAnsiTheme="minorHAnsi" w:cstheme="minorBidi"/>
      <w:b/>
      <w:noProof/>
      <w:color w:val="00558C"/>
      <w:sz w:val="15"/>
      <w:lang w:val="en-US" w:eastAsia="en-US"/>
    </w:rPr>
  </w:style>
  <w:style w:type="paragraph" w:customStyle="1" w:styleId="Documentname">
    <w:name w:val="Document name"/>
    <w:basedOn w:val="Documenttype"/>
    <w:rsid w:val="00827595"/>
    <w:pPr>
      <w:ind w:left="0" w:right="0"/>
    </w:pPr>
    <w:rPr>
      <w:b w:val="0"/>
      <w:color w:val="00558C"/>
    </w:rPr>
  </w:style>
  <w:style w:type="character" w:styleId="PlaceholderText">
    <w:name w:val="Placeholder Text"/>
    <w:basedOn w:val="DefaultParagraphFont"/>
    <w:uiPriority w:val="99"/>
    <w:semiHidden/>
    <w:rsid w:val="00827595"/>
    <w:rPr>
      <w:color w:val="808080"/>
    </w:rPr>
  </w:style>
  <w:style w:type="paragraph" w:customStyle="1" w:styleId="Style1">
    <w:name w:val="Style1"/>
    <w:basedOn w:val="Tableheading"/>
    <w:rsid w:val="00827595"/>
  </w:style>
  <w:style w:type="paragraph" w:customStyle="1" w:styleId="Style2">
    <w:name w:val="Style2"/>
    <w:basedOn w:val="TOC3"/>
    <w:autoRedefine/>
    <w:rsid w:val="00827595"/>
    <w:pPr>
      <w:tabs>
        <w:tab w:val="clear" w:pos="2268"/>
        <w:tab w:val="clear" w:pos="9639"/>
        <w:tab w:val="left" w:pos="1985"/>
        <w:tab w:val="right" w:leader="dot" w:pos="9781"/>
        <w:tab w:val="right" w:pos="10195"/>
      </w:tabs>
      <w:spacing w:after="60" w:line="216" w:lineRule="atLeast"/>
      <w:ind w:left="1134" w:right="0" w:hanging="709"/>
    </w:pPr>
    <w:rPr>
      <w:rFonts w:asciiTheme="minorHAnsi" w:eastAsiaTheme="minorEastAsia" w:hAnsiTheme="minorHAnsi" w:cstheme="minorBidi"/>
      <w:color w:val="00558C"/>
      <w:sz w:val="24"/>
      <w:szCs w:val="24"/>
      <w:lang w:val="en-US" w:eastAsia="en-US"/>
    </w:rPr>
  </w:style>
  <w:style w:type="paragraph" w:customStyle="1" w:styleId="Headingseparationline-landscape">
    <w:name w:val="Heading separation line - landscape"/>
    <w:basedOn w:val="Heading1separationline"/>
    <w:rsid w:val="00827595"/>
    <w:pPr>
      <w:ind w:right="14317"/>
    </w:pPr>
  </w:style>
  <w:style w:type="paragraph" w:customStyle="1" w:styleId="AnnexCHead1">
    <w:name w:val="Annex C Head 1"/>
    <w:basedOn w:val="Normal"/>
    <w:next w:val="Heading1separatationline"/>
    <w:rsid w:val="00827595"/>
    <w:pPr>
      <w:numPr>
        <w:numId w:val="28"/>
      </w:numPr>
      <w:spacing w:line="216" w:lineRule="atLeast"/>
    </w:pPr>
    <w:rPr>
      <w:rFonts w:asciiTheme="minorHAnsi" w:eastAsiaTheme="minorHAnsi" w:hAnsiTheme="minorHAnsi" w:cstheme="minorBidi"/>
      <w:b/>
      <w:caps/>
      <w:color w:val="407EC9"/>
      <w:sz w:val="28"/>
      <w:lang w:eastAsia="en-US"/>
    </w:rPr>
  </w:style>
  <w:style w:type="paragraph" w:customStyle="1" w:styleId="AnnexCHead2">
    <w:name w:val="Annex C Head 2"/>
    <w:basedOn w:val="Normal"/>
    <w:next w:val="Heading2separationline"/>
    <w:rsid w:val="00827595"/>
    <w:pPr>
      <w:numPr>
        <w:ilvl w:val="1"/>
        <w:numId w:val="28"/>
      </w:numPr>
      <w:spacing w:line="216" w:lineRule="atLeast"/>
    </w:pPr>
    <w:rPr>
      <w:rFonts w:asciiTheme="minorHAnsi" w:eastAsiaTheme="minorHAnsi" w:hAnsiTheme="minorHAnsi" w:cstheme="minorBidi"/>
      <w:b/>
      <w:caps/>
      <w:color w:val="407EC9"/>
      <w:sz w:val="24"/>
      <w:lang w:eastAsia="en-US"/>
    </w:rPr>
  </w:style>
  <w:style w:type="paragraph" w:customStyle="1" w:styleId="AnnexCHead3">
    <w:name w:val="Annex C Head 3"/>
    <w:basedOn w:val="Normal"/>
    <w:rsid w:val="00827595"/>
    <w:pPr>
      <w:numPr>
        <w:ilvl w:val="2"/>
        <w:numId w:val="28"/>
      </w:numPr>
      <w:spacing w:before="120" w:after="120" w:line="216" w:lineRule="atLeast"/>
    </w:pPr>
    <w:rPr>
      <w:rFonts w:asciiTheme="minorHAnsi" w:eastAsiaTheme="minorHAnsi" w:hAnsiTheme="minorHAnsi" w:cstheme="minorBidi"/>
      <w:b/>
      <w:smallCaps/>
      <w:color w:val="407EC9"/>
      <w:lang w:eastAsia="en-US"/>
    </w:rPr>
  </w:style>
  <w:style w:type="paragraph" w:customStyle="1" w:styleId="AnnexCHead4">
    <w:name w:val="Annex C Head 4"/>
    <w:basedOn w:val="Normal"/>
    <w:next w:val="BodyText"/>
    <w:rsid w:val="00827595"/>
    <w:pPr>
      <w:numPr>
        <w:ilvl w:val="3"/>
        <w:numId w:val="28"/>
      </w:numPr>
      <w:spacing w:before="120" w:after="120" w:line="216" w:lineRule="atLeast"/>
    </w:pPr>
    <w:rPr>
      <w:rFonts w:asciiTheme="minorHAnsi" w:eastAsiaTheme="minorHAnsi" w:hAnsiTheme="minorHAnsi" w:cstheme="minorBidi"/>
      <w:b/>
      <w:color w:val="407EC9"/>
      <w:lang w:eastAsia="de-DE"/>
    </w:rPr>
  </w:style>
  <w:style w:type="paragraph" w:customStyle="1" w:styleId="AnnexDHead1">
    <w:name w:val="Annex D Head 1"/>
    <w:basedOn w:val="Normal"/>
    <w:next w:val="Heading1separatationline"/>
    <w:rsid w:val="00827595"/>
    <w:pPr>
      <w:numPr>
        <w:numId w:val="27"/>
      </w:numPr>
      <w:spacing w:line="216" w:lineRule="atLeast"/>
    </w:pPr>
    <w:rPr>
      <w:rFonts w:asciiTheme="minorHAnsi" w:eastAsiaTheme="minorHAnsi" w:hAnsiTheme="minorHAnsi" w:cstheme="minorBidi"/>
      <w:b/>
      <w:caps/>
      <w:color w:val="407EC9"/>
      <w:sz w:val="28"/>
      <w:lang w:eastAsia="de-DE"/>
    </w:rPr>
  </w:style>
  <w:style w:type="paragraph" w:customStyle="1" w:styleId="ANNEXDHEAD2">
    <w:name w:val="ANNEX D HEAD 2"/>
    <w:basedOn w:val="BodyText"/>
    <w:next w:val="Heading2separationline"/>
    <w:rsid w:val="00827595"/>
    <w:pPr>
      <w:numPr>
        <w:ilvl w:val="1"/>
        <w:numId w:val="27"/>
      </w:numPr>
      <w:spacing w:before="120" w:line="216" w:lineRule="atLeast"/>
    </w:pPr>
    <w:rPr>
      <w:rFonts w:asciiTheme="minorHAnsi" w:eastAsiaTheme="minorHAnsi" w:hAnsiTheme="minorHAnsi" w:cstheme="minorBidi"/>
      <w:b/>
      <w:color w:val="407EC9"/>
      <w:sz w:val="24"/>
      <w:lang w:eastAsia="de-DE"/>
    </w:rPr>
  </w:style>
  <w:style w:type="paragraph" w:customStyle="1" w:styleId="AnnexDHead3">
    <w:name w:val="Annex D Head 3"/>
    <w:basedOn w:val="BodyText"/>
    <w:rsid w:val="00827595"/>
    <w:pPr>
      <w:numPr>
        <w:ilvl w:val="2"/>
        <w:numId w:val="27"/>
      </w:numPr>
      <w:spacing w:line="216" w:lineRule="atLeast"/>
    </w:pPr>
    <w:rPr>
      <w:rFonts w:asciiTheme="minorHAnsi" w:eastAsiaTheme="minorHAnsi" w:hAnsiTheme="minorHAnsi" w:cstheme="minorBidi"/>
      <w:b/>
      <w:smallCaps/>
      <w:color w:val="407EC9"/>
      <w:lang w:eastAsia="de-DE"/>
    </w:rPr>
  </w:style>
  <w:style w:type="paragraph" w:customStyle="1" w:styleId="AnnexDHead4">
    <w:name w:val="Annex D Head 4"/>
    <w:basedOn w:val="Normal"/>
    <w:next w:val="BodyText"/>
    <w:rsid w:val="00827595"/>
    <w:pPr>
      <w:numPr>
        <w:ilvl w:val="3"/>
        <w:numId w:val="27"/>
      </w:numPr>
      <w:spacing w:before="120" w:after="120" w:line="216" w:lineRule="atLeast"/>
    </w:pPr>
    <w:rPr>
      <w:rFonts w:asciiTheme="minorHAnsi" w:eastAsiaTheme="minorHAnsi" w:hAnsiTheme="minorHAnsi" w:cstheme="minorBidi"/>
      <w:color w:val="407EC9"/>
      <w:lang w:eastAsia="en-US"/>
    </w:rPr>
  </w:style>
  <w:style w:type="paragraph" w:customStyle="1" w:styleId="Acronym">
    <w:name w:val="Acronym"/>
    <w:basedOn w:val="Normal"/>
    <w:rsid w:val="00827595"/>
    <w:pPr>
      <w:spacing w:after="60" w:line="216" w:lineRule="atLeast"/>
      <w:ind w:left="1418" w:hanging="1418"/>
    </w:pPr>
    <w:rPr>
      <w:rFonts w:asciiTheme="minorHAnsi" w:eastAsiaTheme="minorHAnsi" w:hAnsiTheme="minorHAnsi" w:cstheme="minorBidi"/>
      <w:lang w:eastAsia="en-US"/>
    </w:rPr>
  </w:style>
  <w:style w:type="paragraph" w:customStyle="1" w:styleId="ANNEXEHEAD1">
    <w:name w:val="ANNEX E HEAD 1"/>
    <w:basedOn w:val="Normal"/>
    <w:next w:val="Heading1separatationline"/>
    <w:rsid w:val="00827595"/>
    <w:pPr>
      <w:numPr>
        <w:numId w:val="29"/>
      </w:numPr>
      <w:spacing w:line="216" w:lineRule="atLeast"/>
    </w:pPr>
    <w:rPr>
      <w:rFonts w:asciiTheme="minorHAnsi" w:eastAsiaTheme="minorHAnsi" w:hAnsiTheme="minorHAnsi" w:cstheme="minorBidi"/>
      <w:b/>
      <w:color w:val="407EC9"/>
      <w:sz w:val="28"/>
      <w:lang w:eastAsia="en-US"/>
    </w:rPr>
  </w:style>
  <w:style w:type="paragraph" w:customStyle="1" w:styleId="ANNEXEHEAD2">
    <w:name w:val="ANNEX E HEAD 2"/>
    <w:basedOn w:val="Normal"/>
    <w:next w:val="Heading2separationline"/>
    <w:rsid w:val="00827595"/>
    <w:pPr>
      <w:numPr>
        <w:ilvl w:val="1"/>
        <w:numId w:val="29"/>
      </w:numPr>
      <w:spacing w:line="216" w:lineRule="atLeast"/>
    </w:pPr>
    <w:rPr>
      <w:rFonts w:asciiTheme="minorHAnsi" w:eastAsiaTheme="minorHAnsi" w:hAnsiTheme="minorHAnsi" w:cstheme="minorBidi"/>
      <w:b/>
      <w:color w:val="407EC9"/>
      <w:sz w:val="24"/>
      <w:lang w:eastAsia="en-US"/>
    </w:rPr>
  </w:style>
  <w:style w:type="paragraph" w:customStyle="1" w:styleId="ANNEXEHEAD3">
    <w:name w:val="ANNEX E HEAD 3"/>
    <w:basedOn w:val="Normal"/>
    <w:next w:val="BodyText"/>
    <w:rsid w:val="00827595"/>
    <w:pPr>
      <w:numPr>
        <w:ilvl w:val="2"/>
        <w:numId w:val="29"/>
      </w:numPr>
      <w:spacing w:line="216" w:lineRule="atLeast"/>
    </w:pPr>
    <w:rPr>
      <w:rFonts w:asciiTheme="minorHAnsi" w:eastAsiaTheme="minorHAnsi" w:hAnsiTheme="minorHAnsi" w:cstheme="minorBidi"/>
      <w:b/>
      <w:color w:val="407EC9"/>
      <w:lang w:eastAsia="en-US"/>
    </w:rPr>
  </w:style>
  <w:style w:type="paragraph" w:customStyle="1" w:styleId="AnnexEHead4">
    <w:name w:val="Annex E Head 4"/>
    <w:basedOn w:val="Normal"/>
    <w:next w:val="BodyText"/>
    <w:rsid w:val="00827595"/>
    <w:pPr>
      <w:numPr>
        <w:ilvl w:val="3"/>
        <w:numId w:val="30"/>
      </w:numPr>
      <w:spacing w:line="216" w:lineRule="atLeast"/>
    </w:pPr>
    <w:rPr>
      <w:rFonts w:asciiTheme="minorHAnsi" w:eastAsiaTheme="minorHAnsi" w:hAnsiTheme="minorHAnsi" w:cstheme="minorBidi"/>
      <w:b/>
      <w:color w:val="407EC9"/>
      <w:lang w:eastAsia="en-US"/>
    </w:rPr>
  </w:style>
  <w:style w:type="paragraph" w:customStyle="1" w:styleId="ANNEXFHEAD1">
    <w:name w:val="ANNEX F HEAD 1"/>
    <w:basedOn w:val="Normal"/>
    <w:next w:val="Heading1separatationline"/>
    <w:rsid w:val="00827595"/>
    <w:pPr>
      <w:numPr>
        <w:numId w:val="31"/>
      </w:numPr>
      <w:spacing w:line="216" w:lineRule="atLeast"/>
    </w:pPr>
    <w:rPr>
      <w:rFonts w:asciiTheme="minorHAnsi" w:eastAsiaTheme="minorHAnsi" w:hAnsiTheme="minorHAnsi" w:cstheme="minorBidi"/>
      <w:b/>
      <w:color w:val="407EC9"/>
      <w:sz w:val="28"/>
      <w:lang w:eastAsia="en-US"/>
    </w:rPr>
  </w:style>
  <w:style w:type="paragraph" w:customStyle="1" w:styleId="ANNEXFHEAD2">
    <w:name w:val="ANNEX F HEAD 2"/>
    <w:basedOn w:val="Normal"/>
    <w:next w:val="Heading2separationline"/>
    <w:rsid w:val="00827595"/>
    <w:pPr>
      <w:numPr>
        <w:ilvl w:val="1"/>
        <w:numId w:val="31"/>
      </w:numPr>
      <w:spacing w:line="216" w:lineRule="atLeast"/>
    </w:pPr>
    <w:rPr>
      <w:rFonts w:asciiTheme="minorHAnsi" w:eastAsiaTheme="minorHAnsi" w:hAnsiTheme="minorHAnsi" w:cstheme="minorBidi"/>
      <w:b/>
      <w:color w:val="407EC9"/>
      <w:sz w:val="24"/>
      <w:lang w:eastAsia="en-US"/>
    </w:rPr>
  </w:style>
  <w:style w:type="paragraph" w:customStyle="1" w:styleId="ANNEXFHEAD3">
    <w:name w:val="ANNEX F HEAD 3"/>
    <w:basedOn w:val="Normal"/>
    <w:next w:val="BodyText"/>
    <w:rsid w:val="00827595"/>
    <w:pPr>
      <w:numPr>
        <w:ilvl w:val="2"/>
        <w:numId w:val="31"/>
      </w:numPr>
      <w:spacing w:line="216" w:lineRule="atLeast"/>
    </w:pPr>
    <w:rPr>
      <w:rFonts w:asciiTheme="minorHAnsi" w:eastAsiaTheme="minorHAnsi" w:hAnsiTheme="minorHAnsi" w:cstheme="minorBidi"/>
      <w:b/>
      <w:smallCaps/>
      <w:color w:val="407EC9"/>
      <w:lang w:eastAsia="en-US"/>
    </w:rPr>
  </w:style>
  <w:style w:type="paragraph" w:customStyle="1" w:styleId="AnnexFHead4">
    <w:name w:val="Annex F Head 4"/>
    <w:basedOn w:val="Normal"/>
    <w:next w:val="BodyText"/>
    <w:rsid w:val="00827595"/>
    <w:pPr>
      <w:numPr>
        <w:ilvl w:val="3"/>
        <w:numId w:val="31"/>
      </w:numPr>
      <w:spacing w:line="216" w:lineRule="atLeast"/>
    </w:pPr>
    <w:rPr>
      <w:rFonts w:asciiTheme="minorHAnsi" w:eastAsiaTheme="minorHAnsi" w:hAnsiTheme="minorHAnsi" w:cstheme="minorBidi"/>
      <w:b/>
      <w:color w:val="407EC9"/>
      <w:lang w:eastAsia="en-US"/>
    </w:rPr>
  </w:style>
  <w:style w:type="paragraph" w:customStyle="1" w:styleId="ANNEXGHEAD1">
    <w:name w:val="ANNEX G HEAD 1"/>
    <w:basedOn w:val="Normal"/>
    <w:next w:val="Heading1separatationline"/>
    <w:rsid w:val="00827595"/>
    <w:pPr>
      <w:numPr>
        <w:numId w:val="32"/>
      </w:numPr>
      <w:spacing w:line="216" w:lineRule="atLeast"/>
    </w:pPr>
    <w:rPr>
      <w:rFonts w:asciiTheme="minorHAnsi" w:eastAsiaTheme="minorHAnsi" w:hAnsiTheme="minorHAnsi" w:cstheme="minorBidi"/>
      <w:b/>
      <w:color w:val="407EC9"/>
      <w:sz w:val="28"/>
      <w:lang w:eastAsia="en-US"/>
    </w:rPr>
  </w:style>
  <w:style w:type="paragraph" w:customStyle="1" w:styleId="ANNEXGHEAD2">
    <w:name w:val="ANNEX G HEAD 2"/>
    <w:basedOn w:val="Normal"/>
    <w:next w:val="Heading2separationline"/>
    <w:rsid w:val="00827595"/>
    <w:pPr>
      <w:numPr>
        <w:ilvl w:val="1"/>
        <w:numId w:val="32"/>
      </w:numPr>
      <w:spacing w:line="216" w:lineRule="atLeast"/>
    </w:pPr>
    <w:rPr>
      <w:rFonts w:asciiTheme="minorHAnsi" w:eastAsiaTheme="minorHAnsi" w:hAnsiTheme="minorHAnsi" w:cstheme="minorBidi"/>
      <w:b/>
      <w:color w:val="407EC9"/>
      <w:sz w:val="24"/>
      <w:lang w:eastAsia="en-US"/>
    </w:rPr>
  </w:style>
  <w:style w:type="paragraph" w:customStyle="1" w:styleId="ANNEXGHEAD3">
    <w:name w:val="ANNEX G HEAD 3"/>
    <w:basedOn w:val="Normal"/>
    <w:next w:val="BodyText"/>
    <w:rsid w:val="00827595"/>
    <w:pPr>
      <w:numPr>
        <w:ilvl w:val="2"/>
        <w:numId w:val="32"/>
      </w:numPr>
      <w:spacing w:line="216" w:lineRule="atLeast"/>
    </w:pPr>
    <w:rPr>
      <w:rFonts w:asciiTheme="minorHAnsi" w:eastAsiaTheme="minorHAnsi" w:hAnsiTheme="minorHAnsi" w:cstheme="minorBidi"/>
      <w:b/>
      <w:smallCaps/>
      <w:color w:val="407EC9"/>
      <w:lang w:eastAsia="en-US"/>
    </w:rPr>
  </w:style>
  <w:style w:type="paragraph" w:customStyle="1" w:styleId="AnnexGHead4">
    <w:name w:val="Annex G Head 4"/>
    <w:basedOn w:val="Normal"/>
    <w:next w:val="BodyText"/>
    <w:rsid w:val="00827595"/>
    <w:pPr>
      <w:numPr>
        <w:ilvl w:val="3"/>
        <w:numId w:val="32"/>
      </w:numPr>
      <w:spacing w:line="216" w:lineRule="atLeast"/>
    </w:pPr>
    <w:rPr>
      <w:rFonts w:asciiTheme="minorHAnsi" w:eastAsiaTheme="minorHAnsi" w:hAnsiTheme="minorHAnsi" w:cstheme="minorBidi"/>
      <w:b/>
      <w:color w:val="407EC9"/>
      <w:lang w:eastAsia="en-US"/>
    </w:rPr>
  </w:style>
  <w:style w:type="paragraph" w:customStyle="1" w:styleId="AnnexHHead1">
    <w:name w:val="Annex H Head 1"/>
    <w:basedOn w:val="Normal"/>
    <w:next w:val="Heading1separatationline"/>
    <w:rsid w:val="00827595"/>
    <w:pPr>
      <w:numPr>
        <w:numId w:val="33"/>
      </w:numPr>
      <w:spacing w:line="216" w:lineRule="atLeast"/>
    </w:pPr>
    <w:rPr>
      <w:rFonts w:asciiTheme="minorHAnsi" w:eastAsiaTheme="minorHAnsi" w:hAnsiTheme="minorHAnsi" w:cstheme="minorBidi"/>
      <w:b/>
      <w:caps/>
      <w:color w:val="407EC9"/>
      <w:sz w:val="28"/>
      <w:lang w:eastAsia="en-US"/>
    </w:rPr>
  </w:style>
  <w:style w:type="paragraph" w:customStyle="1" w:styleId="AnnexHHead2">
    <w:name w:val="Annex H Head 2"/>
    <w:basedOn w:val="Normal"/>
    <w:next w:val="Heading2separationline"/>
    <w:rsid w:val="00827595"/>
    <w:pPr>
      <w:numPr>
        <w:ilvl w:val="1"/>
        <w:numId w:val="33"/>
      </w:numPr>
      <w:spacing w:line="216" w:lineRule="atLeast"/>
    </w:pPr>
    <w:rPr>
      <w:rFonts w:asciiTheme="minorHAnsi" w:eastAsiaTheme="minorHAnsi" w:hAnsiTheme="minorHAnsi" w:cstheme="minorBidi"/>
      <w:b/>
      <w:caps/>
      <w:color w:val="407EC9"/>
      <w:sz w:val="24"/>
      <w:lang w:eastAsia="en-US"/>
    </w:rPr>
  </w:style>
  <w:style w:type="paragraph" w:customStyle="1" w:styleId="AnnexHHead3">
    <w:name w:val="Annex H Head 3"/>
    <w:basedOn w:val="Normal"/>
    <w:rsid w:val="00827595"/>
    <w:pPr>
      <w:numPr>
        <w:ilvl w:val="2"/>
        <w:numId w:val="33"/>
      </w:numPr>
      <w:spacing w:line="216" w:lineRule="atLeast"/>
    </w:pPr>
    <w:rPr>
      <w:rFonts w:asciiTheme="minorHAnsi" w:eastAsiaTheme="minorHAnsi" w:hAnsiTheme="minorHAnsi" w:cstheme="minorBidi"/>
      <w:b/>
      <w:color w:val="407EC9"/>
      <w:lang w:eastAsia="en-US"/>
    </w:rPr>
  </w:style>
  <w:style w:type="paragraph" w:customStyle="1" w:styleId="AnnexHHead4">
    <w:name w:val="Annex H Head 4"/>
    <w:basedOn w:val="Normal"/>
    <w:next w:val="BodyText"/>
    <w:rsid w:val="00827595"/>
    <w:pPr>
      <w:numPr>
        <w:ilvl w:val="3"/>
        <w:numId w:val="33"/>
      </w:numPr>
      <w:spacing w:line="216" w:lineRule="atLeast"/>
    </w:pPr>
    <w:rPr>
      <w:rFonts w:asciiTheme="minorHAnsi" w:eastAsiaTheme="minorHAnsi" w:hAnsiTheme="minorHAnsi" w:cstheme="minorBidi"/>
      <w:b/>
      <w:color w:val="407EC9"/>
      <w:lang w:eastAsia="en-US"/>
    </w:rPr>
  </w:style>
  <w:style w:type="paragraph" w:customStyle="1" w:styleId="AnnexIHead1">
    <w:name w:val="Annex I Head 1"/>
    <w:basedOn w:val="Normal"/>
    <w:next w:val="Heading1separatationline"/>
    <w:rsid w:val="00827595"/>
    <w:pPr>
      <w:numPr>
        <w:numId w:val="34"/>
      </w:numPr>
      <w:spacing w:line="216" w:lineRule="atLeast"/>
    </w:pPr>
    <w:rPr>
      <w:rFonts w:asciiTheme="minorHAnsi" w:eastAsiaTheme="minorHAnsi" w:hAnsiTheme="minorHAnsi" w:cstheme="minorBidi"/>
      <w:b/>
      <w:caps/>
      <w:color w:val="407EC9"/>
      <w:sz w:val="28"/>
      <w:lang w:eastAsia="en-US"/>
    </w:rPr>
  </w:style>
  <w:style w:type="paragraph" w:customStyle="1" w:styleId="AnnexIHead2">
    <w:name w:val="Annex I Head 2"/>
    <w:basedOn w:val="Normal"/>
    <w:next w:val="Heading2separationline"/>
    <w:rsid w:val="00827595"/>
    <w:pPr>
      <w:numPr>
        <w:ilvl w:val="1"/>
        <w:numId w:val="34"/>
      </w:numPr>
      <w:spacing w:line="216" w:lineRule="atLeast"/>
    </w:pPr>
    <w:rPr>
      <w:rFonts w:asciiTheme="minorHAnsi" w:eastAsiaTheme="minorHAnsi" w:hAnsiTheme="minorHAnsi" w:cstheme="minorBidi"/>
      <w:b/>
      <w:caps/>
      <w:color w:val="407EC9"/>
      <w:sz w:val="24"/>
      <w:lang w:eastAsia="en-US"/>
    </w:rPr>
  </w:style>
  <w:style w:type="paragraph" w:customStyle="1" w:styleId="AnnexIHead3">
    <w:name w:val="Annex I Head 3"/>
    <w:basedOn w:val="Normal"/>
    <w:next w:val="BodyText"/>
    <w:rsid w:val="00827595"/>
    <w:pPr>
      <w:numPr>
        <w:ilvl w:val="2"/>
        <w:numId w:val="34"/>
      </w:numPr>
      <w:spacing w:line="216" w:lineRule="atLeast"/>
    </w:pPr>
    <w:rPr>
      <w:rFonts w:asciiTheme="minorHAnsi" w:eastAsiaTheme="minorHAnsi" w:hAnsiTheme="minorHAnsi" w:cstheme="minorBidi"/>
      <w:b/>
      <w:smallCaps/>
      <w:color w:val="407EC9"/>
      <w:lang w:eastAsia="en-US"/>
    </w:rPr>
  </w:style>
  <w:style w:type="paragraph" w:customStyle="1" w:styleId="AnnexIHead4">
    <w:name w:val="Annex I Head 4"/>
    <w:basedOn w:val="Normal"/>
    <w:next w:val="BodyText"/>
    <w:rsid w:val="00827595"/>
    <w:pPr>
      <w:numPr>
        <w:ilvl w:val="3"/>
        <w:numId w:val="34"/>
      </w:numPr>
      <w:spacing w:line="216" w:lineRule="atLeast"/>
    </w:pPr>
    <w:rPr>
      <w:rFonts w:asciiTheme="minorHAnsi" w:eastAsiaTheme="minorHAnsi" w:hAnsiTheme="minorHAnsi" w:cstheme="minorBidi"/>
      <w:b/>
      <w:color w:val="407EC9"/>
      <w:lang w:eastAsia="en-US"/>
    </w:rPr>
  </w:style>
  <w:style w:type="paragraph" w:customStyle="1" w:styleId="AnnexJHead1">
    <w:name w:val="Annex J Head 1"/>
    <w:basedOn w:val="Normal"/>
    <w:next w:val="Heading1separatationline"/>
    <w:rsid w:val="00827595"/>
    <w:pPr>
      <w:numPr>
        <w:numId w:val="35"/>
      </w:numPr>
      <w:spacing w:line="216" w:lineRule="atLeast"/>
    </w:pPr>
    <w:rPr>
      <w:rFonts w:asciiTheme="minorHAnsi" w:eastAsiaTheme="minorHAnsi" w:hAnsiTheme="minorHAnsi" w:cstheme="minorBidi"/>
      <w:b/>
      <w:caps/>
      <w:color w:val="407EC9"/>
      <w:sz w:val="28"/>
      <w:lang w:eastAsia="en-US"/>
    </w:rPr>
  </w:style>
  <w:style w:type="paragraph" w:customStyle="1" w:styleId="AnnexJHead2">
    <w:name w:val="Annex J Head 2"/>
    <w:basedOn w:val="Normal"/>
    <w:next w:val="Heading2separationline"/>
    <w:rsid w:val="00827595"/>
    <w:pPr>
      <w:numPr>
        <w:ilvl w:val="1"/>
        <w:numId w:val="35"/>
      </w:numPr>
      <w:spacing w:line="216" w:lineRule="atLeast"/>
    </w:pPr>
    <w:rPr>
      <w:rFonts w:asciiTheme="minorHAnsi" w:eastAsiaTheme="minorHAnsi" w:hAnsiTheme="minorHAnsi" w:cstheme="minorBidi"/>
      <w:b/>
      <w:caps/>
      <w:color w:val="407EC9"/>
      <w:sz w:val="24"/>
      <w:lang w:eastAsia="en-US"/>
    </w:rPr>
  </w:style>
  <w:style w:type="paragraph" w:customStyle="1" w:styleId="AnnexJHead3">
    <w:name w:val="Annex J Head 3"/>
    <w:basedOn w:val="Normal"/>
    <w:next w:val="BodyText"/>
    <w:rsid w:val="00827595"/>
    <w:pPr>
      <w:numPr>
        <w:ilvl w:val="2"/>
        <w:numId w:val="35"/>
      </w:numPr>
      <w:spacing w:line="216" w:lineRule="atLeast"/>
    </w:pPr>
    <w:rPr>
      <w:rFonts w:asciiTheme="minorHAnsi" w:eastAsiaTheme="minorHAnsi" w:hAnsiTheme="minorHAnsi" w:cstheme="minorBidi"/>
      <w:b/>
      <w:smallCaps/>
      <w:color w:val="407EC9"/>
      <w:lang w:eastAsia="en-US"/>
    </w:rPr>
  </w:style>
  <w:style w:type="paragraph" w:customStyle="1" w:styleId="AnnexJHead4">
    <w:name w:val="Annex J Head 4"/>
    <w:basedOn w:val="Normal"/>
    <w:next w:val="BodyText"/>
    <w:rsid w:val="00827595"/>
    <w:pPr>
      <w:numPr>
        <w:ilvl w:val="3"/>
        <w:numId w:val="35"/>
      </w:numPr>
      <w:spacing w:line="216" w:lineRule="atLeast"/>
    </w:pPr>
    <w:rPr>
      <w:rFonts w:asciiTheme="minorHAnsi" w:eastAsiaTheme="minorHAnsi" w:hAnsiTheme="minorHAnsi" w:cstheme="minorBidi"/>
      <w:b/>
      <w:color w:val="407EC9"/>
      <w:lang w:eastAsia="en-US"/>
    </w:rPr>
  </w:style>
  <w:style w:type="paragraph" w:customStyle="1" w:styleId="AnnexKHead1">
    <w:name w:val="Annex K Head 1"/>
    <w:basedOn w:val="Normal"/>
    <w:next w:val="Heading1separatationline"/>
    <w:rsid w:val="00827595"/>
    <w:pPr>
      <w:numPr>
        <w:numId w:val="36"/>
      </w:numPr>
      <w:spacing w:line="216" w:lineRule="atLeast"/>
    </w:pPr>
    <w:rPr>
      <w:rFonts w:asciiTheme="minorHAnsi" w:eastAsiaTheme="minorHAnsi" w:hAnsiTheme="minorHAnsi" w:cstheme="minorBidi"/>
      <w:b/>
      <w:caps/>
      <w:color w:val="407EC9"/>
      <w:sz w:val="28"/>
      <w:lang w:eastAsia="en-US"/>
    </w:rPr>
  </w:style>
  <w:style w:type="paragraph" w:customStyle="1" w:styleId="AnnexKHead2">
    <w:name w:val="Annex K Head 2"/>
    <w:basedOn w:val="Normal"/>
    <w:next w:val="Heading2separationline"/>
    <w:rsid w:val="00827595"/>
    <w:pPr>
      <w:numPr>
        <w:ilvl w:val="1"/>
        <w:numId w:val="36"/>
      </w:numPr>
      <w:spacing w:line="216" w:lineRule="atLeast"/>
    </w:pPr>
    <w:rPr>
      <w:rFonts w:asciiTheme="minorHAnsi" w:eastAsiaTheme="minorHAnsi" w:hAnsiTheme="minorHAnsi" w:cstheme="minorBidi"/>
      <w:b/>
      <w:caps/>
      <w:color w:val="407EC9"/>
      <w:sz w:val="24"/>
      <w:lang w:eastAsia="en-US"/>
    </w:rPr>
  </w:style>
  <w:style w:type="paragraph" w:customStyle="1" w:styleId="AnnexKHead3">
    <w:name w:val="Annex K Head 3"/>
    <w:basedOn w:val="Normal"/>
    <w:next w:val="BodyText"/>
    <w:rsid w:val="00827595"/>
    <w:pPr>
      <w:numPr>
        <w:ilvl w:val="2"/>
        <w:numId w:val="36"/>
      </w:numPr>
      <w:spacing w:line="216" w:lineRule="atLeast"/>
    </w:pPr>
    <w:rPr>
      <w:rFonts w:asciiTheme="minorHAnsi" w:eastAsiaTheme="minorHAnsi" w:hAnsiTheme="minorHAnsi" w:cstheme="minorBidi"/>
      <w:b/>
      <w:smallCaps/>
      <w:color w:val="407EC9"/>
      <w:lang w:eastAsia="en-US"/>
    </w:rPr>
  </w:style>
  <w:style w:type="paragraph" w:customStyle="1" w:styleId="AnnexKHead4">
    <w:name w:val="Annex K Head 4"/>
    <w:basedOn w:val="Normal"/>
    <w:next w:val="BodyText"/>
    <w:rsid w:val="00827595"/>
    <w:pPr>
      <w:numPr>
        <w:ilvl w:val="3"/>
        <w:numId w:val="36"/>
      </w:numPr>
      <w:spacing w:line="216" w:lineRule="atLeast"/>
    </w:pPr>
    <w:rPr>
      <w:rFonts w:asciiTheme="minorHAnsi" w:eastAsiaTheme="minorHAnsi" w:hAnsiTheme="minorHAnsi" w:cstheme="minorBidi"/>
      <w:b/>
      <w:color w:val="407EC9"/>
      <w:lang w:eastAsia="en-US"/>
    </w:rPr>
  </w:style>
  <w:style w:type="paragraph" w:customStyle="1" w:styleId="AnnexLHead1">
    <w:name w:val="Annex L Head 1"/>
    <w:basedOn w:val="Normal"/>
    <w:next w:val="Heading1separatationline"/>
    <w:rsid w:val="00827595"/>
    <w:pPr>
      <w:numPr>
        <w:numId w:val="37"/>
      </w:numPr>
      <w:spacing w:line="216" w:lineRule="atLeast"/>
    </w:pPr>
    <w:rPr>
      <w:rFonts w:asciiTheme="minorHAnsi" w:eastAsiaTheme="minorHAnsi" w:hAnsiTheme="minorHAnsi" w:cstheme="minorBidi"/>
      <w:b/>
      <w:caps/>
      <w:color w:val="407EC9"/>
      <w:sz w:val="28"/>
      <w:lang w:eastAsia="en-US"/>
    </w:rPr>
  </w:style>
  <w:style w:type="paragraph" w:customStyle="1" w:styleId="AnnexLHead2">
    <w:name w:val="Annex L Head 2"/>
    <w:basedOn w:val="Normal"/>
    <w:next w:val="BodyText"/>
    <w:rsid w:val="00827595"/>
    <w:pPr>
      <w:numPr>
        <w:ilvl w:val="1"/>
        <w:numId w:val="37"/>
      </w:numPr>
      <w:spacing w:line="216" w:lineRule="atLeast"/>
    </w:pPr>
    <w:rPr>
      <w:rFonts w:asciiTheme="minorHAnsi" w:eastAsiaTheme="minorHAnsi" w:hAnsiTheme="minorHAnsi" w:cstheme="minorBidi"/>
      <w:b/>
      <w:caps/>
      <w:color w:val="407EC9"/>
      <w:sz w:val="24"/>
      <w:lang w:eastAsia="en-US"/>
    </w:rPr>
  </w:style>
  <w:style w:type="paragraph" w:customStyle="1" w:styleId="AnnexLHead3">
    <w:name w:val="Annex L Head 3"/>
    <w:basedOn w:val="Normal"/>
    <w:next w:val="BodyText"/>
    <w:rsid w:val="00827595"/>
    <w:pPr>
      <w:numPr>
        <w:ilvl w:val="2"/>
        <w:numId w:val="37"/>
      </w:numPr>
      <w:spacing w:line="216" w:lineRule="atLeast"/>
    </w:pPr>
    <w:rPr>
      <w:rFonts w:asciiTheme="minorHAnsi" w:eastAsiaTheme="minorHAnsi" w:hAnsiTheme="minorHAnsi" w:cstheme="minorBidi"/>
      <w:b/>
      <w:smallCaps/>
      <w:color w:val="407EC9"/>
      <w:lang w:eastAsia="en-US"/>
    </w:rPr>
  </w:style>
  <w:style w:type="paragraph" w:customStyle="1" w:styleId="AnnexLHead4">
    <w:name w:val="Annex L Head 4"/>
    <w:basedOn w:val="Normal"/>
    <w:next w:val="BodyText"/>
    <w:rsid w:val="00827595"/>
    <w:pPr>
      <w:numPr>
        <w:ilvl w:val="3"/>
        <w:numId w:val="37"/>
      </w:numPr>
      <w:spacing w:line="216" w:lineRule="atLeast"/>
    </w:pPr>
    <w:rPr>
      <w:rFonts w:asciiTheme="minorHAnsi" w:eastAsiaTheme="minorHAnsi" w:hAnsiTheme="minorHAnsi" w:cstheme="minorBidi"/>
      <w:b/>
      <w:color w:val="407EC9"/>
      <w:lang w:eastAsia="en-US"/>
    </w:rPr>
  </w:style>
  <w:style w:type="paragraph" w:customStyle="1" w:styleId="AnnexMHead1">
    <w:name w:val="Annex M Head 1"/>
    <w:basedOn w:val="Normal"/>
    <w:next w:val="Heading1separatationline"/>
    <w:rsid w:val="00827595"/>
    <w:pPr>
      <w:numPr>
        <w:numId w:val="38"/>
      </w:numPr>
      <w:spacing w:line="216" w:lineRule="atLeast"/>
    </w:pPr>
    <w:rPr>
      <w:rFonts w:asciiTheme="minorHAnsi" w:eastAsiaTheme="minorHAnsi" w:hAnsiTheme="minorHAnsi" w:cstheme="minorBidi"/>
      <w:b/>
      <w:caps/>
      <w:color w:val="407EC9"/>
      <w:sz w:val="28"/>
      <w:lang w:eastAsia="en-US"/>
    </w:rPr>
  </w:style>
  <w:style w:type="paragraph" w:customStyle="1" w:styleId="AnnexMHead2">
    <w:name w:val="Annex M Head 2"/>
    <w:basedOn w:val="Normal"/>
    <w:next w:val="Heading2separationline"/>
    <w:rsid w:val="00827595"/>
    <w:pPr>
      <w:numPr>
        <w:ilvl w:val="1"/>
        <w:numId w:val="38"/>
      </w:numPr>
      <w:spacing w:line="216" w:lineRule="atLeast"/>
    </w:pPr>
    <w:rPr>
      <w:rFonts w:asciiTheme="minorHAnsi" w:eastAsiaTheme="minorHAnsi" w:hAnsiTheme="minorHAnsi" w:cstheme="minorBidi"/>
      <w:b/>
      <w:caps/>
      <w:color w:val="407EC9"/>
      <w:sz w:val="24"/>
      <w:lang w:eastAsia="en-US"/>
    </w:rPr>
  </w:style>
  <w:style w:type="paragraph" w:customStyle="1" w:styleId="AnnexMHead3">
    <w:name w:val="Annex M Head 3"/>
    <w:basedOn w:val="Normal"/>
    <w:next w:val="BodyText"/>
    <w:rsid w:val="00827595"/>
    <w:pPr>
      <w:numPr>
        <w:ilvl w:val="2"/>
        <w:numId w:val="38"/>
      </w:numPr>
      <w:spacing w:line="216" w:lineRule="atLeast"/>
    </w:pPr>
    <w:rPr>
      <w:rFonts w:asciiTheme="minorHAnsi" w:eastAsiaTheme="minorHAnsi" w:hAnsiTheme="minorHAnsi" w:cstheme="minorBidi"/>
      <w:b/>
      <w:smallCaps/>
      <w:color w:val="407EC9"/>
      <w:lang w:eastAsia="en-US"/>
    </w:rPr>
  </w:style>
  <w:style w:type="paragraph" w:customStyle="1" w:styleId="AnnexMHead4">
    <w:name w:val="Annex M Head 4"/>
    <w:basedOn w:val="Normal"/>
    <w:next w:val="BodyText"/>
    <w:rsid w:val="00827595"/>
    <w:pPr>
      <w:numPr>
        <w:ilvl w:val="3"/>
        <w:numId w:val="38"/>
      </w:numPr>
      <w:spacing w:line="216" w:lineRule="atLeast"/>
    </w:pPr>
    <w:rPr>
      <w:rFonts w:asciiTheme="minorHAnsi" w:eastAsiaTheme="minorHAnsi" w:hAnsiTheme="minorHAnsi" w:cstheme="minorBidi"/>
      <w:b/>
      <w:color w:val="407EC9"/>
      <w:lang w:eastAsia="en-US"/>
    </w:rPr>
  </w:style>
  <w:style w:type="paragraph" w:customStyle="1" w:styleId="preface6">
    <w:name w:val="preface 6"/>
    <w:basedOn w:val="Heading6"/>
    <w:rsid w:val="00827595"/>
    <w:pPr>
      <w:keepLines/>
      <w:numPr>
        <w:ilvl w:val="0"/>
        <w:numId w:val="0"/>
      </w:numPr>
      <w:suppressLineNumbers/>
      <w:tabs>
        <w:tab w:val="clear" w:pos="1418"/>
        <w:tab w:val="num" w:pos="1151"/>
      </w:tabs>
      <w:spacing w:after="0"/>
      <w:ind w:left="1151" w:hanging="431"/>
      <w:jc w:val="both"/>
    </w:pPr>
    <w:rPr>
      <w:rFonts w:ascii="Times New Roman" w:eastAsia="Times New Roman" w:hAnsi="Times New Roman" w:cs="Times New Roman"/>
      <w:i/>
      <w:sz w:val="24"/>
      <w:lang w:val="en-GB" w:eastAsia="en-AU"/>
    </w:rPr>
  </w:style>
  <w:style w:type="paragraph" w:customStyle="1" w:styleId="HeliosTableText">
    <w:name w:val="Helios_Table_Text"/>
    <w:basedOn w:val="Normal"/>
    <w:qFormat/>
    <w:rsid w:val="00827595"/>
    <w:pPr>
      <w:spacing w:before="60" w:after="60"/>
    </w:pPr>
    <w:rPr>
      <w:rFonts w:eastAsiaTheme="minorHAnsi" w:cs="Arial"/>
      <w:sz w:val="18"/>
      <w:szCs w:val="18"/>
      <w:lang w:val="en-AU" w:eastAsia="en-US"/>
    </w:rPr>
  </w:style>
  <w:style w:type="paragraph" w:styleId="ListBullet">
    <w:name w:val="List Bullet"/>
    <w:basedOn w:val="Normal"/>
    <w:qFormat/>
    <w:rsid w:val="00827595"/>
    <w:pPr>
      <w:numPr>
        <w:numId w:val="39"/>
      </w:numPr>
      <w:spacing w:before="60" w:after="120" w:line="280" w:lineRule="exact"/>
    </w:pPr>
    <w:rPr>
      <w:rFonts w:ascii="Trebuchet MS" w:eastAsia="Times New Roman" w:hAnsi="Trebuchet MS" w:cs="Times New Roman"/>
      <w:sz w:val="20"/>
      <w:szCs w:val="20"/>
      <w:lang w:eastAsia="en-US"/>
    </w:rPr>
  </w:style>
  <w:style w:type="paragraph" w:customStyle="1" w:styleId="HeliosListBullets">
    <w:name w:val="Helios_List_Bullets"/>
    <w:basedOn w:val="ListBullet"/>
    <w:qFormat/>
    <w:rsid w:val="00827595"/>
    <w:pPr>
      <w:spacing w:before="0" w:after="80" w:line="240" w:lineRule="auto"/>
      <w:ind w:left="1434" w:hanging="357"/>
    </w:pPr>
    <w:rPr>
      <w:rFonts w:asciiTheme="minorHAnsi" w:hAnsiTheme="minorHAnsi" w:cstheme="minorHAnsi"/>
      <w:sz w:val="22"/>
      <w:szCs w:val="22"/>
    </w:rPr>
  </w:style>
  <w:style w:type="paragraph" w:customStyle="1" w:styleId="HeliosListBulletSub">
    <w:name w:val="Helios_List_Bullet_(Sub)"/>
    <w:basedOn w:val="HeliosListBullets"/>
    <w:qFormat/>
    <w:rsid w:val="00827595"/>
    <w:pPr>
      <w:numPr>
        <w:numId w:val="40"/>
      </w:numPr>
    </w:pPr>
  </w:style>
  <w:style w:type="table" w:customStyle="1" w:styleId="Helios">
    <w:name w:val="Helios"/>
    <w:basedOn w:val="TableNormal"/>
    <w:uiPriority w:val="99"/>
    <w:rsid w:val="00827595"/>
    <w:rPr>
      <w:rFonts w:ascii="Trebuchet MS" w:eastAsia="Times New Roman" w:hAnsi="Trebuchet MS"/>
      <w:sz w:val="18"/>
    </w:rPr>
    <w:tblPr>
      <w:tblStyleRowBandSize w:val="1"/>
      <w:tblStyleColBandSize w:val="1"/>
      <w:tblInd w:w="1077" w:type="dxa"/>
      <w:tblBorders>
        <w:bottom w:val="single" w:sz="4" w:space="0" w:color="0095AA"/>
        <w:insideH w:val="single" w:sz="4" w:space="0" w:color="0095AA"/>
      </w:tblBorders>
    </w:tblPr>
    <w:tcPr>
      <w:vAlign w:val="center"/>
    </w:tcPr>
    <w:tblStylePr w:type="firstRow">
      <w:pPr>
        <w:wordWrap/>
        <w:spacing w:beforeLines="0" w:before="60" w:beforeAutospacing="0" w:afterLines="0" w:after="60" w:afterAutospacing="0"/>
        <w:jc w:val="left"/>
      </w:pPr>
      <w:rPr>
        <w:rFonts w:ascii="Cambria" w:hAnsi="Cambria"/>
        <w:b/>
        <w:color w:val="FFFFFF" w:themeColor="background1"/>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customStyle="1" w:styleId="List1indent">
    <w:name w:val="List 1 indent"/>
    <w:basedOn w:val="Normal"/>
    <w:rsid w:val="00827595"/>
    <w:pPr>
      <w:tabs>
        <w:tab w:val="num" w:pos="993"/>
      </w:tabs>
      <w:spacing w:after="120"/>
      <w:ind w:left="993" w:hanging="567"/>
      <w:jc w:val="both"/>
    </w:pPr>
    <w:rPr>
      <w:rFonts w:eastAsia="Times New Roman" w:cs="Times New Roman"/>
      <w:szCs w:val="20"/>
    </w:rPr>
  </w:style>
  <w:style w:type="paragraph" w:customStyle="1" w:styleId="PARAGRAPH">
    <w:name w:val="PARAGRAPH"/>
    <w:aliases w:val="P,PARAGRAPH Char Char Char Char Char Char Char Char,P Char1,P Char Char Char Char Char Char,PARAGRAPH Char Char Char Char Char Char Char Char Char Char Char,paragraph,p,para,p2,Paragaph,Paragraph 2,paragraph2,Para,at,pa,PARAGRAPH Char Char,P1"/>
    <w:link w:val="PARAGRAPHChar"/>
    <w:qFormat/>
    <w:rsid w:val="00827595"/>
    <w:pPr>
      <w:snapToGrid w:val="0"/>
      <w:spacing w:before="100" w:after="200"/>
      <w:jc w:val="both"/>
    </w:pPr>
    <w:rPr>
      <w:rFonts w:ascii="Arial" w:eastAsia="Times New Roman" w:hAnsi="Arial" w:cs="Arial"/>
      <w:spacing w:val="8"/>
      <w:lang w:eastAsia="zh-CN"/>
    </w:rPr>
  </w:style>
  <w:style w:type="character" w:customStyle="1" w:styleId="PARAGRAPHChar">
    <w:name w:val="PARAGRAPH Char"/>
    <w:aliases w:val="P Char,paragraph Char,p Char,para Char,p2 Char,Paragaph Char,Paragraph 2 Char,paragraph2 Char,Para Char,at Char,pa Char"/>
    <w:link w:val="PARAGRAPH"/>
    <w:rsid w:val="00827595"/>
    <w:rPr>
      <w:rFonts w:ascii="Arial" w:eastAsia="Times New Roman" w:hAnsi="Arial" w:cs="Arial"/>
      <w:spacing w:val="8"/>
      <w:lang w:eastAsia="zh-CN"/>
    </w:rPr>
  </w:style>
  <w:style w:type="paragraph" w:styleId="ListNumber2">
    <w:name w:val="List Number 2"/>
    <w:basedOn w:val="ListNumber"/>
    <w:rsid w:val="00827595"/>
    <w:pPr>
      <w:tabs>
        <w:tab w:val="clear" w:pos="360"/>
        <w:tab w:val="left" w:pos="340"/>
      </w:tabs>
      <w:snapToGrid w:val="0"/>
      <w:spacing w:after="100" w:line="240" w:lineRule="auto"/>
      <w:ind w:left="680" w:hanging="340"/>
      <w:contextualSpacing w:val="0"/>
      <w:jc w:val="both"/>
    </w:pPr>
    <w:rPr>
      <w:rFonts w:ascii="Arial" w:eastAsia="Times New Roman" w:hAnsi="Arial"/>
      <w:spacing w:val="8"/>
      <w:sz w:val="20"/>
      <w:szCs w:val="20"/>
    </w:rPr>
  </w:style>
  <w:style w:type="paragraph" w:styleId="ListNumber4">
    <w:name w:val="List Number 4"/>
    <w:basedOn w:val="ListNumber3"/>
    <w:rsid w:val="00827595"/>
    <w:pPr>
      <w:tabs>
        <w:tab w:val="left" w:pos="340"/>
      </w:tabs>
      <w:snapToGrid w:val="0"/>
      <w:spacing w:after="100" w:line="240" w:lineRule="auto"/>
      <w:ind w:left="1361" w:hanging="340"/>
      <w:contextualSpacing w:val="0"/>
      <w:jc w:val="both"/>
    </w:pPr>
    <w:rPr>
      <w:rFonts w:ascii="Arial" w:eastAsia="Times New Roman" w:hAnsi="Arial"/>
      <w:spacing w:val="8"/>
      <w:sz w:val="20"/>
      <w:szCs w:val="20"/>
    </w:rPr>
  </w:style>
  <w:style w:type="paragraph" w:styleId="ListNumber5">
    <w:name w:val="List Number 5"/>
    <w:basedOn w:val="ListNumber4"/>
    <w:rsid w:val="00827595"/>
    <w:pPr>
      <w:ind w:left="1701"/>
    </w:pPr>
  </w:style>
  <w:style w:type="paragraph" w:customStyle="1" w:styleId="TABLE-cell">
    <w:name w:val="TABLE-cell"/>
    <w:basedOn w:val="PARAGRAPH"/>
    <w:qFormat/>
    <w:rsid w:val="00827595"/>
    <w:pPr>
      <w:spacing w:before="60" w:after="60"/>
      <w:jc w:val="left"/>
    </w:pPr>
    <w:rPr>
      <w:bCs/>
      <w:sz w:val="16"/>
    </w:rPr>
  </w:style>
  <w:style w:type="paragraph" w:customStyle="1" w:styleId="TABLE-centered">
    <w:name w:val="TABLE-centered"/>
    <w:basedOn w:val="TABLE-cell"/>
    <w:rsid w:val="00827595"/>
    <w:pPr>
      <w:jc w:val="center"/>
    </w:pPr>
  </w:style>
  <w:style w:type="paragraph" w:customStyle="1" w:styleId="TABLE-col-heading">
    <w:name w:val="TABLE-col-heading"/>
    <w:basedOn w:val="PARAGRAPH"/>
    <w:qFormat/>
    <w:rsid w:val="00827595"/>
    <w:pPr>
      <w:keepNext/>
      <w:spacing w:before="60" w:after="60"/>
      <w:jc w:val="center"/>
    </w:pPr>
    <w:rPr>
      <w:b/>
      <w:bCs/>
      <w:sz w:val="16"/>
      <w:szCs w:val="16"/>
    </w:rPr>
  </w:style>
  <w:style w:type="paragraph" w:customStyle="1" w:styleId="TABLE-title">
    <w:name w:val="TABLE-title"/>
    <w:basedOn w:val="PARAGRAPH"/>
    <w:next w:val="PARAGRAPH"/>
    <w:qFormat/>
    <w:rsid w:val="00827595"/>
    <w:pPr>
      <w:keepNext/>
      <w:jc w:val="center"/>
    </w:pPr>
    <w:rPr>
      <w:b/>
      <w:bCs/>
    </w:rPr>
  </w:style>
  <w:style w:type="paragraph" w:customStyle="1" w:styleId="ANNEXtitle">
    <w:name w:val="ANNEX_title"/>
    <w:basedOn w:val="Normal"/>
    <w:next w:val="ANNEX-heading1"/>
    <w:qFormat/>
    <w:rsid w:val="00827595"/>
    <w:pPr>
      <w:pageBreakBefore/>
      <w:numPr>
        <w:numId w:val="41"/>
      </w:numPr>
      <w:snapToGrid w:val="0"/>
      <w:spacing w:after="200" w:line="280" w:lineRule="exact"/>
      <w:jc w:val="center"/>
      <w:outlineLvl w:val="0"/>
    </w:pPr>
    <w:rPr>
      <w:rFonts w:eastAsia="Times New Roman" w:cstheme="minorBidi"/>
      <w:b/>
      <w:bCs/>
      <w:spacing w:val="8"/>
      <w:sz w:val="24"/>
      <w:szCs w:val="24"/>
      <w:lang w:eastAsia="en-US"/>
    </w:rPr>
  </w:style>
  <w:style w:type="paragraph" w:customStyle="1" w:styleId="ANNEX-heading1">
    <w:name w:val="ANNEX-heading1"/>
    <w:basedOn w:val="Heading1"/>
    <w:next w:val="PARAGRAPH"/>
    <w:qFormat/>
    <w:rsid w:val="00827595"/>
    <w:pPr>
      <w:numPr>
        <w:ilvl w:val="1"/>
        <w:numId w:val="41"/>
      </w:numPr>
      <w:suppressAutoHyphens/>
      <w:spacing w:before="200" w:after="200"/>
      <w:outlineLvl w:val="1"/>
    </w:pPr>
    <w:rPr>
      <w:rFonts w:ascii="Arial" w:eastAsia="Times New Roman" w:hAnsi="Arial" w:cs="Arial"/>
      <w:bCs/>
      <w:caps w:val="0"/>
      <w:color w:val="auto"/>
      <w:spacing w:val="8"/>
      <w:kern w:val="0"/>
      <w:sz w:val="22"/>
      <w:lang w:eastAsia="zh-CN"/>
    </w:rPr>
  </w:style>
  <w:style w:type="paragraph" w:customStyle="1" w:styleId="ANNEX-heading2">
    <w:name w:val="ANNEX-heading2"/>
    <w:basedOn w:val="Heading2"/>
    <w:next w:val="PARAGRAPH"/>
    <w:qFormat/>
    <w:rsid w:val="00827595"/>
    <w:pPr>
      <w:keepNext/>
      <w:numPr>
        <w:ilvl w:val="2"/>
        <w:numId w:val="41"/>
      </w:numPr>
      <w:suppressAutoHyphens/>
      <w:spacing w:before="100" w:after="100"/>
      <w:outlineLvl w:val="2"/>
    </w:pPr>
    <w:rPr>
      <w:rFonts w:ascii="Arial" w:eastAsia="Times New Roman" w:hAnsi="Arial" w:cs="Arial"/>
      <w:color w:val="auto"/>
      <w:spacing w:val="8"/>
      <w:sz w:val="20"/>
      <w:szCs w:val="20"/>
      <w:lang w:eastAsia="zh-CN"/>
    </w:rPr>
  </w:style>
  <w:style w:type="paragraph" w:customStyle="1" w:styleId="ANNEX-heading3">
    <w:name w:val="ANNEX-heading3"/>
    <w:basedOn w:val="Heading3"/>
    <w:next w:val="PARAGRAPH"/>
    <w:rsid w:val="00827595"/>
    <w:pPr>
      <w:numPr>
        <w:ilvl w:val="3"/>
        <w:numId w:val="41"/>
      </w:numPr>
      <w:suppressAutoHyphens/>
      <w:spacing w:before="100" w:after="100"/>
      <w:outlineLvl w:val="3"/>
    </w:pPr>
    <w:rPr>
      <w:rFonts w:eastAsia="Times New Roman" w:cs="Arial"/>
      <w:b/>
      <w:bCs/>
      <w:spacing w:val="8"/>
      <w:sz w:val="20"/>
      <w:lang w:eastAsia="zh-CN"/>
    </w:rPr>
  </w:style>
  <w:style w:type="paragraph" w:customStyle="1" w:styleId="ANNEX-heading4">
    <w:name w:val="ANNEX-heading4"/>
    <w:basedOn w:val="Heading4"/>
    <w:next w:val="PARAGRAPH"/>
    <w:rsid w:val="00827595"/>
    <w:pPr>
      <w:numPr>
        <w:ilvl w:val="4"/>
        <w:numId w:val="41"/>
      </w:numPr>
      <w:suppressAutoHyphens/>
      <w:spacing w:before="100" w:after="100"/>
      <w:outlineLvl w:val="4"/>
    </w:pPr>
    <w:rPr>
      <w:rFonts w:eastAsia="Times New Roman" w:cs="Arial"/>
      <w:b/>
      <w:spacing w:val="8"/>
      <w:sz w:val="20"/>
      <w:lang w:val="en-GB" w:eastAsia="zh-CN"/>
    </w:rPr>
  </w:style>
  <w:style w:type="paragraph" w:customStyle="1" w:styleId="ANNEX-heading5">
    <w:name w:val="ANNEX-heading5"/>
    <w:basedOn w:val="Heading5"/>
    <w:next w:val="PARAGRAPH"/>
    <w:rsid w:val="00827595"/>
    <w:pPr>
      <w:keepNext/>
      <w:numPr>
        <w:ilvl w:val="5"/>
        <w:numId w:val="41"/>
      </w:numPr>
      <w:suppressAutoHyphens/>
      <w:spacing w:before="100" w:after="100"/>
      <w:ind w:right="992"/>
      <w:outlineLvl w:val="5"/>
    </w:pPr>
    <w:rPr>
      <w:rFonts w:cs="Arial"/>
      <w:b/>
      <w:bCs/>
      <w:iCs/>
      <w:spacing w:val="8"/>
      <w:sz w:val="20"/>
      <w:lang w:val="en-GB" w:eastAsia="zh-CN"/>
    </w:rPr>
  </w:style>
  <w:style w:type="paragraph" w:customStyle="1" w:styleId="xmsonormal">
    <w:name w:val="x_msonormal"/>
    <w:basedOn w:val="Normal"/>
    <w:rsid w:val="00827595"/>
    <w:rPr>
      <w:rFonts w:ascii="Calibri" w:eastAsiaTheme="minorHAnsi" w:hAnsi="Calibri"/>
      <w:lang w:val="en-US" w:eastAsia="en-US"/>
    </w:rPr>
  </w:style>
  <w:style w:type="character" w:customStyle="1" w:styleId="UnresolvedMention2">
    <w:name w:val="Unresolved Mention2"/>
    <w:basedOn w:val="DefaultParagraphFont"/>
    <w:uiPriority w:val="99"/>
    <w:semiHidden/>
    <w:unhideWhenUsed/>
    <w:rsid w:val="00827595"/>
    <w:rPr>
      <w:color w:val="605E5C"/>
      <w:shd w:val="clear" w:color="auto" w:fill="E1DFDD"/>
    </w:rPr>
  </w:style>
  <w:style w:type="paragraph" w:customStyle="1" w:styleId="Tablelegend">
    <w:name w:val="Table_legend"/>
    <w:basedOn w:val="Normal"/>
    <w:link w:val="TablelegendChar"/>
    <w:uiPriority w:val="99"/>
    <w:qFormat/>
    <w:rsid w:val="00827595"/>
    <w:pPr>
      <w:tabs>
        <w:tab w:val="left" w:pos="284"/>
        <w:tab w:val="left" w:pos="1134"/>
        <w:tab w:val="left" w:pos="1871"/>
        <w:tab w:val="left" w:pos="2268"/>
      </w:tabs>
      <w:overflowPunct w:val="0"/>
      <w:autoSpaceDE w:val="0"/>
      <w:autoSpaceDN w:val="0"/>
      <w:adjustRightInd w:val="0"/>
      <w:spacing w:before="40" w:after="40"/>
      <w:textAlignment w:val="baseline"/>
    </w:pPr>
    <w:rPr>
      <w:rFonts w:ascii="Times New Roman" w:eastAsiaTheme="minorEastAsia" w:hAnsi="Times New Roman" w:cs="Times New Roman"/>
      <w:sz w:val="18"/>
      <w:szCs w:val="20"/>
      <w:lang w:eastAsia="en-US"/>
    </w:rPr>
  </w:style>
  <w:style w:type="character" w:customStyle="1" w:styleId="TablelegendChar">
    <w:name w:val="Table_legend Char"/>
    <w:link w:val="Tablelegend"/>
    <w:uiPriority w:val="99"/>
    <w:qFormat/>
    <w:locked/>
    <w:rsid w:val="00827595"/>
    <w:rPr>
      <w:rFonts w:ascii="Times New Roman" w:eastAsiaTheme="minorEastAsia" w:hAnsi="Times New Roman"/>
      <w:sz w:val="18"/>
      <w:lang w:eastAsia="en-US"/>
    </w:rPr>
  </w:style>
  <w:style w:type="paragraph" w:customStyle="1" w:styleId="Heading1separationline">
    <w:name w:val="Heading 1 separation line"/>
    <w:basedOn w:val="Normal"/>
    <w:next w:val="BodyText"/>
    <w:rsid w:val="00827595"/>
    <w:pPr>
      <w:pBdr>
        <w:bottom w:val="single" w:sz="8" w:space="1" w:color="4F81BD"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Doicumentrevisiontabletitle">
    <w:name w:val="Doicument revision table title"/>
    <w:basedOn w:val="Tabletext0"/>
    <w:rsid w:val="00827595"/>
    <w:rPr>
      <w:b/>
      <w:color w:val="00558C"/>
    </w:rPr>
  </w:style>
  <w:style w:type="paragraph" w:customStyle="1" w:styleId="AppendixHead5">
    <w:name w:val="Appendix Head 5"/>
    <w:basedOn w:val="AppendixHead4"/>
    <w:next w:val="BodyText"/>
    <w:qFormat/>
    <w:rsid w:val="00827595"/>
    <w:pPr>
      <w:ind w:left="1701" w:hanging="1701"/>
    </w:pPr>
    <w:rPr>
      <w:b w:val="0"/>
    </w:rPr>
  </w:style>
  <w:style w:type="paragraph" w:customStyle="1" w:styleId="AnnexHead2">
    <w:name w:val="Annex Head 2"/>
    <w:basedOn w:val="Annex"/>
    <w:next w:val="Heading1separationline"/>
    <w:qFormat/>
    <w:rsid w:val="00827595"/>
    <w:pPr>
      <w:keepNext w:val="0"/>
      <w:numPr>
        <w:numId w:val="0"/>
      </w:numPr>
      <w:tabs>
        <w:tab w:val="clear" w:pos="1701"/>
      </w:tabs>
      <w:spacing w:before="120" w:after="120"/>
      <w:ind w:left="851" w:hanging="851"/>
      <w:jc w:val="left"/>
      <w:outlineLvl w:val="9"/>
    </w:pPr>
    <w:rPr>
      <w:rFonts w:asciiTheme="minorHAnsi" w:hAnsiTheme="minorHAnsi"/>
      <w:bCs/>
      <w:snapToGrid/>
      <w:color w:val="00558C"/>
    </w:rPr>
  </w:style>
  <w:style w:type="paragraph" w:customStyle="1" w:styleId="AnnexHead3">
    <w:name w:val="Annex Head 3"/>
    <w:basedOn w:val="AnnexHead2"/>
    <w:next w:val="Heading2separationline"/>
    <w:qFormat/>
    <w:rsid w:val="00827595"/>
    <w:pPr>
      <w:ind w:left="1021" w:hanging="1021"/>
    </w:pPr>
    <w:rPr>
      <w:caps w:val="0"/>
      <w:smallCaps/>
    </w:rPr>
  </w:style>
  <w:style w:type="paragraph" w:customStyle="1" w:styleId="AnnexHead4">
    <w:name w:val="Annex Head 4"/>
    <w:basedOn w:val="AnnexHead3"/>
    <w:next w:val="BodyText"/>
    <w:qFormat/>
    <w:rsid w:val="00827595"/>
    <w:pPr>
      <w:ind w:left="1134" w:hanging="1134"/>
    </w:pPr>
    <w:rPr>
      <w:smallCaps w:val="0"/>
      <w:sz w:val="22"/>
    </w:rPr>
  </w:style>
  <w:style w:type="paragraph" w:customStyle="1" w:styleId="AnnexHead5">
    <w:name w:val="Annex Head 5"/>
    <w:basedOn w:val="Normal"/>
    <w:next w:val="BodyText"/>
    <w:qFormat/>
    <w:rsid w:val="00827595"/>
    <w:pPr>
      <w:spacing w:before="120" w:after="120"/>
      <w:ind w:left="1701" w:hanging="1701"/>
    </w:pPr>
    <w:rPr>
      <w:rFonts w:asciiTheme="minorHAnsi" w:hAnsiTheme="minorHAnsi"/>
      <w:color w:val="00558C"/>
    </w:rPr>
  </w:style>
  <w:style w:type="paragraph" w:customStyle="1" w:styleId="Abbreviations">
    <w:name w:val="Abbreviations"/>
    <w:basedOn w:val="Normal"/>
    <w:qFormat/>
    <w:rsid w:val="00827595"/>
    <w:pPr>
      <w:spacing w:after="60" w:line="216" w:lineRule="atLeast"/>
      <w:ind w:left="1418" w:hanging="1418"/>
    </w:pPr>
    <w:rPr>
      <w:rFonts w:asciiTheme="minorHAnsi" w:eastAsiaTheme="minorHAnsi" w:hAnsiTheme="minorHAnsi" w:cstheme="minorBidi"/>
      <w:lang w:eastAsia="en-US"/>
    </w:rPr>
  </w:style>
  <w:style w:type="paragraph" w:customStyle="1" w:styleId="Referencetext">
    <w:name w:val="Reference text"/>
    <w:basedOn w:val="Normal"/>
    <w:autoRedefine/>
    <w:rsid w:val="00827595"/>
    <w:pPr>
      <w:tabs>
        <w:tab w:val="left" w:pos="567"/>
      </w:tabs>
      <w:spacing w:after="120"/>
      <w:ind w:left="1134" w:hanging="567"/>
    </w:pPr>
    <w:rPr>
      <w:rFonts w:ascii="Calibri" w:eastAsia="Times New Roman" w:hAnsi="Calibri" w:cs="Arial"/>
      <w:szCs w:val="20"/>
    </w:rPr>
  </w:style>
  <w:style w:type="paragraph" w:customStyle="1" w:styleId="MRN">
    <w:name w:val="MRN"/>
    <w:basedOn w:val="Normal"/>
    <w:link w:val="MRNChar"/>
    <w:rsid w:val="00827595"/>
    <w:pPr>
      <w:spacing w:line="216" w:lineRule="atLeast"/>
    </w:pPr>
    <w:rPr>
      <w:rFonts w:asciiTheme="minorHAnsi" w:eastAsiaTheme="minorHAnsi" w:hAnsiTheme="minorHAnsi" w:cstheme="minorBidi"/>
      <w:b/>
      <w:color w:val="00558C"/>
      <w:sz w:val="28"/>
      <w:lang w:eastAsia="en-US"/>
    </w:rPr>
  </w:style>
  <w:style w:type="character" w:customStyle="1" w:styleId="MRNChar">
    <w:name w:val="MRN Char"/>
    <w:basedOn w:val="DefaultParagraphFont"/>
    <w:link w:val="MRN"/>
    <w:rsid w:val="00827595"/>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827595"/>
    <w:rPr>
      <w:i/>
    </w:rPr>
  </w:style>
  <w:style w:type="character" w:customStyle="1" w:styleId="RevokesChar">
    <w:name w:val="Revokes Char"/>
    <w:basedOn w:val="DefaultParagraphFont"/>
    <w:link w:val="Revokes"/>
    <w:rsid w:val="00827595"/>
    <w:rPr>
      <w:rFonts w:asciiTheme="minorHAnsi" w:eastAsiaTheme="minorHAnsi" w:hAnsiTheme="minorHAnsi" w:cstheme="minorBidi"/>
      <w:b/>
      <w:i/>
      <w:color w:val="00558C"/>
      <w:sz w:val="28"/>
      <w:szCs w:val="22"/>
      <w:lang w:eastAsia="en-US"/>
    </w:rPr>
  </w:style>
  <w:style w:type="paragraph" w:customStyle="1" w:styleId="Equation0">
    <w:name w:val="Equation"/>
    <w:basedOn w:val="BodyText"/>
    <w:next w:val="BodyText"/>
    <w:link w:val="EquationChar"/>
    <w:qFormat/>
    <w:rsid w:val="00827595"/>
    <w:pPr>
      <w:numPr>
        <w:numId w:val="42"/>
      </w:numPr>
      <w:spacing w:before="60" w:line="216" w:lineRule="atLeast"/>
      <w:jc w:val="right"/>
    </w:pPr>
    <w:rPr>
      <w:rFonts w:asciiTheme="minorHAnsi" w:eastAsiaTheme="minorHAnsi" w:hAnsiTheme="minorHAnsi" w:cstheme="minorBidi"/>
      <w:lang w:eastAsia="en-US"/>
    </w:rPr>
  </w:style>
  <w:style w:type="character" w:customStyle="1" w:styleId="EquationChar">
    <w:name w:val="Equation Char"/>
    <w:basedOn w:val="BodyTextChar"/>
    <w:link w:val="Equation0"/>
    <w:rsid w:val="00827595"/>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827595"/>
    <w:pPr>
      <w:numPr>
        <w:numId w:val="43"/>
      </w:numPr>
      <w:spacing w:before="60" w:line="216" w:lineRule="atLeast"/>
    </w:pPr>
    <w:rPr>
      <w:rFonts w:asciiTheme="minorHAnsi" w:eastAsiaTheme="minorHAnsi" w:hAnsiTheme="minorHAnsi" w:cstheme="minorBidi"/>
      <w:lang w:eastAsia="en-US"/>
    </w:rPr>
  </w:style>
  <w:style w:type="character" w:customStyle="1" w:styleId="FurtherreadingChar">
    <w:name w:val="Further reading Char"/>
    <w:basedOn w:val="BodyTextChar"/>
    <w:link w:val="Furtherreading"/>
    <w:rsid w:val="00827595"/>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827595"/>
    <w:pPr>
      <w:spacing w:before="60" w:after="60" w:line="216" w:lineRule="atLeast"/>
      <w:ind w:left="113" w:right="113"/>
    </w:pPr>
    <w:rPr>
      <w:rFonts w:asciiTheme="minorHAnsi" w:eastAsiaTheme="minorHAnsi" w:hAnsiTheme="minorHAnsi" w:cstheme="minorBidi"/>
      <w:b/>
      <w:color w:val="00558C"/>
      <w:sz w:val="20"/>
      <w:lang w:eastAsia="en-US"/>
    </w:rPr>
  </w:style>
  <w:style w:type="paragraph" w:customStyle="1" w:styleId="AnnexFigureCaption">
    <w:name w:val="Annex Figure Caption"/>
    <w:basedOn w:val="BodyText"/>
    <w:link w:val="AnnexFigureCaptionChar"/>
    <w:qFormat/>
    <w:rsid w:val="00827595"/>
    <w:pPr>
      <w:numPr>
        <w:numId w:val="45"/>
      </w:numPr>
      <w:spacing w:line="216" w:lineRule="atLeast"/>
      <w:jc w:val="center"/>
    </w:pPr>
    <w:rPr>
      <w:rFonts w:asciiTheme="minorHAnsi" w:eastAsiaTheme="minorHAnsi" w:hAnsiTheme="minorHAnsi" w:cstheme="minorBidi"/>
      <w:i/>
      <w:color w:val="00558C"/>
    </w:rPr>
  </w:style>
  <w:style w:type="character" w:customStyle="1" w:styleId="AnnexFigureCaptionChar">
    <w:name w:val="Annex Figure Caption Char"/>
    <w:basedOn w:val="BodyTextChar"/>
    <w:link w:val="AnnexFigureCaption"/>
    <w:rsid w:val="00827595"/>
    <w:rPr>
      <w:rFonts w:asciiTheme="minorHAnsi" w:eastAsiaTheme="minorHAnsi" w:hAnsiTheme="minorHAnsi" w:cstheme="minorBidi"/>
      <w:i/>
      <w:color w:val="00558C"/>
      <w:sz w:val="22"/>
      <w:szCs w:val="22"/>
    </w:rPr>
  </w:style>
  <w:style w:type="paragraph" w:styleId="Index1">
    <w:name w:val="index 1"/>
    <w:basedOn w:val="Normal"/>
    <w:next w:val="Normal"/>
    <w:autoRedefine/>
    <w:semiHidden/>
    <w:unhideWhenUsed/>
    <w:rsid w:val="00827595"/>
    <w:pPr>
      <w:ind w:left="180" w:hanging="180"/>
    </w:pPr>
    <w:rPr>
      <w:rFonts w:asciiTheme="minorHAnsi" w:eastAsiaTheme="minorHAnsi" w:hAnsiTheme="minorHAnsi" w:cstheme="minorBidi"/>
      <w:sz w:val="18"/>
      <w:lang w:eastAsia="en-US"/>
    </w:rPr>
  </w:style>
  <w:style w:type="paragraph" w:customStyle="1" w:styleId="EmphasisParagraph">
    <w:name w:val="Emphasis Paragraph"/>
    <w:basedOn w:val="BodyText"/>
    <w:next w:val="BodyText"/>
    <w:link w:val="EmphasisParagraphChar"/>
    <w:rsid w:val="00827595"/>
    <w:pPr>
      <w:spacing w:line="216" w:lineRule="atLeast"/>
      <w:ind w:left="425" w:right="709"/>
    </w:pPr>
    <w:rPr>
      <w:rFonts w:asciiTheme="minorHAnsi" w:eastAsiaTheme="minorHAnsi" w:hAnsiTheme="minorHAnsi" w:cstheme="minorBidi"/>
      <w:i/>
      <w:lang w:eastAsia="en-US"/>
    </w:rPr>
  </w:style>
  <w:style w:type="character" w:customStyle="1" w:styleId="EmphasisParagraphChar">
    <w:name w:val="Emphasis Paragraph Char"/>
    <w:basedOn w:val="BodyTextChar"/>
    <w:link w:val="EmphasisParagraph"/>
    <w:rsid w:val="00827595"/>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827595"/>
    <w:pPr>
      <w:suppressAutoHyphens/>
      <w:spacing w:before="120" w:line="216" w:lineRule="atLeast"/>
      <w:ind w:left="567" w:right="709"/>
    </w:pPr>
    <w:rPr>
      <w:rFonts w:asciiTheme="minorHAnsi" w:eastAsiaTheme="minorHAnsi" w:hAnsiTheme="minorHAnsi" w:cstheme="minorBidi"/>
      <w:lang w:eastAsia="en-US"/>
    </w:rPr>
  </w:style>
  <w:style w:type="character" w:customStyle="1" w:styleId="QuotationparagraphChar">
    <w:name w:val="Quotation paragraph Char"/>
    <w:basedOn w:val="BodyTextChar"/>
    <w:link w:val="Quotationparagraph"/>
    <w:rsid w:val="00827595"/>
    <w:rPr>
      <w:rFonts w:asciiTheme="minorHAnsi" w:eastAsiaTheme="minorHAnsi" w:hAnsiTheme="minorHAnsi" w:cstheme="minorBidi"/>
      <w:sz w:val="22"/>
      <w:szCs w:val="22"/>
      <w:lang w:eastAsia="en-US"/>
    </w:rPr>
  </w:style>
  <w:style w:type="character" w:customStyle="1" w:styleId="cf01">
    <w:name w:val="cf01"/>
    <w:basedOn w:val="DefaultParagraphFont"/>
    <w:rsid w:val="0082759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tatracker.ietf.org/doc/rfc548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C6AAEB31-6A3A-48D8-9DFB-2160065525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2944</Words>
  <Characters>15309</Characters>
  <Application>Microsoft Office Word</Application>
  <DocSecurity>0</DocSecurity>
  <Lines>567</Lines>
  <Paragraphs>424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17829</CharactersWithSpaces>
  <SharedDoc>false</SharedDoc>
  <HyperlinkBase/>
  <HLinks>
    <vt:vector size="6" baseType="variant">
      <vt:variant>
        <vt:i4>5373977</vt:i4>
      </vt:variant>
      <vt:variant>
        <vt:i4>45</vt:i4>
      </vt:variant>
      <vt:variant>
        <vt:i4>0</vt:i4>
      </vt:variant>
      <vt:variant>
        <vt:i4>5</vt:i4>
      </vt:variant>
      <vt:variant>
        <vt:lpwstr>https://datatracker.ietf.org/doc/rfc5480/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Attie Labuschagne</dc:creator>
  <cp:keywords/>
  <dc:description/>
  <cp:lastModifiedBy>Alisa Nechyporuk</cp:lastModifiedBy>
  <cp:revision>44</cp:revision>
  <dcterms:created xsi:type="dcterms:W3CDTF">2025-09-01T08:12:00Z</dcterms:created>
  <dcterms:modified xsi:type="dcterms:W3CDTF">2025-09-02T13:09:00Z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i4>10268900</vt:i4>
  </property>
  <property fmtid="{D5CDD505-2E9C-101B-9397-08002B2CF9AE}" pid="3" name="MediaServiceImageTags">
    <vt:lpwstr/>
  </property>
  <property fmtid="{D5CDD505-2E9C-101B-9397-08002B2CF9AE}" pid="4" name="GrammarlyDocumentId">
    <vt:lpwstr>fe7b41a3-14a5-4c0b-a6d2-10a07f682282</vt:lpwstr>
  </property>
  <property fmtid="{D5CDD505-2E9C-101B-9397-08002B2CF9AE}" pid="5" name="ContentTypeId">
    <vt:lpwstr>0x010100FB4C6AB7F4ADAA4ABC48D93214FE8FD2</vt:lpwstr>
  </property>
</Properties>
</file>